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682EC6" w:rsidRDefault="0011708D" w:rsidP="009534E2">
      <w:pPr>
        <w:widowControl w:val="0"/>
        <w:jc w:val="center"/>
        <w:rPr>
          <w:caps/>
          <w:color w:val="C00000"/>
          <w:spacing w:val="30"/>
          <w:sz w:val="40"/>
          <w:szCs w:val="40"/>
        </w:rPr>
      </w:pPr>
    </w:p>
    <w:p w14:paraId="15EDA313" w14:textId="77777777" w:rsidR="0011708D" w:rsidRPr="00682EC6" w:rsidRDefault="0011708D" w:rsidP="009534E2">
      <w:pPr>
        <w:widowControl w:val="0"/>
        <w:jc w:val="center"/>
        <w:rPr>
          <w:caps/>
          <w:color w:val="C00000"/>
          <w:spacing w:val="30"/>
          <w:sz w:val="40"/>
          <w:szCs w:val="40"/>
        </w:rPr>
      </w:pPr>
    </w:p>
    <w:p w14:paraId="5895D68F" w14:textId="77777777" w:rsidR="008B5029" w:rsidRPr="00682EC6" w:rsidRDefault="000429A9" w:rsidP="009534E2">
      <w:pPr>
        <w:widowControl w:val="0"/>
        <w:jc w:val="center"/>
        <w:rPr>
          <w:caps/>
          <w:color w:val="008998"/>
          <w:spacing w:val="30"/>
          <w:sz w:val="40"/>
          <w:szCs w:val="40"/>
        </w:rPr>
      </w:pPr>
      <w:r w:rsidRPr="00682EC6">
        <w:rPr>
          <w:caps/>
          <w:color w:val="C00000"/>
          <w:spacing w:val="30"/>
          <w:sz w:val="40"/>
          <w:szCs w:val="40"/>
        </w:rPr>
        <w:t xml:space="preserve"> </w:t>
      </w:r>
      <w:r w:rsidR="008B5029" w:rsidRPr="00682EC6">
        <w:rPr>
          <w:caps/>
          <w:color w:val="008998"/>
          <w:spacing w:val="30"/>
          <w:sz w:val="40"/>
          <w:szCs w:val="40"/>
        </w:rPr>
        <w:t>Súťažné podklady</w:t>
      </w:r>
    </w:p>
    <w:p w14:paraId="075510CE" w14:textId="77777777" w:rsidR="008B5029" w:rsidRPr="00682EC6" w:rsidRDefault="008B5029" w:rsidP="009534E2">
      <w:pPr>
        <w:widowControl w:val="0"/>
        <w:jc w:val="center"/>
        <w:rPr>
          <w:caps/>
          <w:spacing w:val="30"/>
          <w:sz w:val="24"/>
          <w:szCs w:val="32"/>
        </w:rPr>
      </w:pPr>
    </w:p>
    <w:p w14:paraId="6572750B" w14:textId="77777777" w:rsidR="00785BCA" w:rsidRPr="00682EC6" w:rsidRDefault="00785BCA" w:rsidP="00785BCA">
      <w:pPr>
        <w:jc w:val="center"/>
        <w:rPr>
          <w:caps/>
          <w:spacing w:val="30"/>
          <w:sz w:val="28"/>
          <w:szCs w:val="32"/>
        </w:rPr>
      </w:pPr>
      <w:r w:rsidRPr="00682EC6">
        <w:rPr>
          <w:caps/>
          <w:spacing w:val="30"/>
          <w:sz w:val="28"/>
          <w:szCs w:val="32"/>
        </w:rPr>
        <w:t>VEREJNÁ SÚŤAŽ</w:t>
      </w:r>
    </w:p>
    <w:p w14:paraId="73010866" w14:textId="77777777" w:rsidR="00785BCA" w:rsidRPr="00682EC6" w:rsidRDefault="00785BCA" w:rsidP="00785BCA">
      <w:pPr>
        <w:jc w:val="center"/>
        <w:rPr>
          <w:caps/>
          <w:spacing w:val="30"/>
        </w:rPr>
      </w:pPr>
    </w:p>
    <w:p w14:paraId="09AC365B" w14:textId="77777777" w:rsidR="00785BCA" w:rsidRPr="00682EC6" w:rsidRDefault="00785BCA" w:rsidP="00785BCA">
      <w:pPr>
        <w:jc w:val="center"/>
      </w:pPr>
      <w:r w:rsidRPr="00682EC6">
        <w:t>realizovaná v</w:t>
      </w:r>
      <w:r w:rsidRPr="00682EC6">
        <w:rPr>
          <w:rFonts w:cs="Calibri"/>
        </w:rPr>
        <w:t> </w:t>
      </w:r>
      <w:r w:rsidRPr="00682EC6">
        <w:t xml:space="preserve">súlade so zákonom č. 343/2015 Z. z. o verejnom obstarávaní </w:t>
      </w:r>
      <w:r w:rsidRPr="00682EC6">
        <w:rPr>
          <w:rFonts w:eastAsia="MingLiU" w:cs="MingLiU"/>
        </w:rPr>
        <w:br/>
      </w:r>
      <w:r w:rsidRPr="00682EC6">
        <w:t>a o zmene a doplnení niektorých zákonov v platnom znení („</w:t>
      </w:r>
      <w:bookmarkStart w:id="0" w:name="_Hlk519072519"/>
      <w:r w:rsidRPr="00682EC6">
        <w:rPr>
          <w:b/>
        </w:rPr>
        <w:t>ZVO</w:t>
      </w:r>
      <w:bookmarkEnd w:id="0"/>
      <w:r w:rsidRPr="00682EC6">
        <w:t>“)</w:t>
      </w:r>
      <w:r w:rsidRPr="00682EC6">
        <w:rPr>
          <w:rFonts w:eastAsia="MingLiU" w:cs="MingLiU"/>
        </w:rPr>
        <w:br/>
      </w:r>
      <w:r w:rsidRPr="00682EC6">
        <w:t xml:space="preserve"> (</w:t>
      </w:r>
      <w:r w:rsidR="00A04C69" w:rsidRPr="00682EC6">
        <w:t>„</w:t>
      </w:r>
      <w:r w:rsidR="00A04C69" w:rsidRPr="00682EC6">
        <w:rPr>
          <w:b/>
        </w:rPr>
        <w:t>Verejné obstarávanie</w:t>
      </w:r>
      <w:r w:rsidR="00A04C69" w:rsidRPr="00682EC6">
        <w:t>“)</w:t>
      </w:r>
    </w:p>
    <w:p w14:paraId="2EADF9EE" w14:textId="77777777" w:rsidR="00785BCA" w:rsidRPr="00682EC6" w:rsidRDefault="00785BCA" w:rsidP="00785BCA">
      <w:pPr>
        <w:jc w:val="center"/>
      </w:pPr>
    </w:p>
    <w:p w14:paraId="6359F421" w14:textId="77777777" w:rsidR="00785BCA" w:rsidRPr="00682EC6" w:rsidRDefault="00785BCA" w:rsidP="00785BCA">
      <w:pPr>
        <w:jc w:val="center"/>
      </w:pPr>
      <w:r w:rsidRPr="00682EC6">
        <w:t>/</w:t>
      </w:r>
      <w:r w:rsidR="00E95DCE" w:rsidRPr="00682EC6">
        <w:t>služby</w:t>
      </w:r>
      <w:r w:rsidRPr="00682EC6">
        <w:t>/</w:t>
      </w:r>
    </w:p>
    <w:p w14:paraId="0CF77992" w14:textId="77777777" w:rsidR="00785BCA" w:rsidRPr="00682EC6" w:rsidRDefault="00785BCA" w:rsidP="00785BCA">
      <w:pPr>
        <w:jc w:val="center"/>
      </w:pPr>
    </w:p>
    <w:p w14:paraId="0CFF98E1" w14:textId="77777777" w:rsidR="00785BCA" w:rsidRPr="00682EC6" w:rsidRDefault="00785BCA" w:rsidP="00785BCA">
      <w:pPr>
        <w:jc w:val="center"/>
      </w:pPr>
      <w:r w:rsidRPr="00682EC6">
        <w:t xml:space="preserve">evidenčné číslo </w:t>
      </w:r>
      <w:r w:rsidR="00A1001E" w:rsidRPr="00682EC6">
        <w:t>Verejného obstarávania</w:t>
      </w:r>
      <w:r w:rsidRPr="00682EC6">
        <w:t>:</w:t>
      </w:r>
    </w:p>
    <w:p w14:paraId="4498A41D" w14:textId="654620DD" w:rsidR="00CD2F4E" w:rsidRPr="00682EC6" w:rsidRDefault="00790703" w:rsidP="00785BCA">
      <w:pPr>
        <w:jc w:val="center"/>
        <w:rPr>
          <w:b/>
          <w:bCs/>
        </w:rPr>
      </w:pPr>
      <w:r w:rsidRPr="00682EC6">
        <w:rPr>
          <w:b/>
          <w:bCs/>
        </w:rPr>
        <w:t>SNV/MHD/2023</w:t>
      </w:r>
    </w:p>
    <w:p w14:paraId="2EDCC51A" w14:textId="77777777" w:rsidR="00A03B19" w:rsidRPr="00682EC6" w:rsidRDefault="00A03B19" w:rsidP="00785BCA">
      <w:pPr>
        <w:jc w:val="center"/>
        <w:rPr>
          <w:b/>
          <w:bCs/>
        </w:rPr>
      </w:pPr>
    </w:p>
    <w:p w14:paraId="668244BE" w14:textId="77777777" w:rsidR="00A03B19" w:rsidRPr="00682EC6" w:rsidRDefault="00A03B19" w:rsidP="00785BCA">
      <w:pPr>
        <w:jc w:val="center"/>
      </w:pPr>
    </w:p>
    <w:p w14:paraId="2E94261C" w14:textId="77777777" w:rsidR="00785BCA" w:rsidRPr="00682EC6" w:rsidRDefault="00785BCA" w:rsidP="00785BCA">
      <w:pPr>
        <w:jc w:val="center"/>
        <w:rPr>
          <w:caps/>
          <w:spacing w:val="30"/>
          <w:sz w:val="28"/>
        </w:rPr>
      </w:pPr>
      <w:r w:rsidRPr="00682EC6">
        <w:rPr>
          <w:caps/>
          <w:spacing w:val="30"/>
          <w:sz w:val="28"/>
        </w:rPr>
        <w:t>predmet zákazky</w:t>
      </w:r>
    </w:p>
    <w:p w14:paraId="0486C808" w14:textId="77777777" w:rsidR="00785BCA" w:rsidRPr="00682EC6" w:rsidRDefault="00785BCA" w:rsidP="00785BCA"/>
    <w:p w14:paraId="41B495CD" w14:textId="77777777" w:rsidR="00DD3FC4" w:rsidRPr="00682EC6" w:rsidRDefault="00F4572C" w:rsidP="00785BCA">
      <w:pPr>
        <w:jc w:val="center"/>
        <w:rPr>
          <w:b/>
          <w:bCs/>
        </w:rPr>
      </w:pPr>
      <w:r w:rsidRPr="00682EC6">
        <w:rPr>
          <w:b/>
          <w:bCs/>
        </w:rPr>
        <w:t>Obstaranie dopravc</w:t>
      </w:r>
      <w:r w:rsidR="006E2E81" w:rsidRPr="00682EC6">
        <w:rPr>
          <w:b/>
          <w:bCs/>
        </w:rPr>
        <w:t>u</w:t>
      </w:r>
      <w:r w:rsidRPr="00682EC6">
        <w:rPr>
          <w:b/>
          <w:bCs/>
        </w:rPr>
        <w:t xml:space="preserve"> na zabezpečenie služieb vo verejnom záujme v </w:t>
      </w:r>
      <w:r w:rsidR="00D52732" w:rsidRPr="00682EC6">
        <w:rPr>
          <w:b/>
          <w:bCs/>
        </w:rPr>
        <w:t xml:space="preserve">pravidelnej mestskej doprave </w:t>
      </w:r>
      <w:r w:rsidR="006E2E81" w:rsidRPr="00682EC6">
        <w:rPr>
          <w:b/>
          <w:bCs/>
        </w:rPr>
        <w:t>Mesta Spišská Nová Ves</w:t>
      </w:r>
    </w:p>
    <w:p w14:paraId="47E3AA78" w14:textId="77777777" w:rsidR="00776016" w:rsidRPr="00682EC6" w:rsidRDefault="00776016" w:rsidP="00785BCA">
      <w:pPr>
        <w:jc w:val="center"/>
        <w:rPr>
          <w:b/>
          <w:bCs/>
        </w:rPr>
      </w:pPr>
    </w:p>
    <w:p w14:paraId="040FA500" w14:textId="77777777" w:rsidR="00776016" w:rsidRPr="00682EC6" w:rsidRDefault="00776016" w:rsidP="00785BCA">
      <w:pPr>
        <w:jc w:val="center"/>
      </w:pPr>
    </w:p>
    <w:p w14:paraId="67399796" w14:textId="77777777" w:rsidR="00785BCA" w:rsidRPr="00682EC6" w:rsidRDefault="00785BCA" w:rsidP="00785BCA">
      <w:pPr>
        <w:jc w:val="center"/>
      </w:pPr>
    </w:p>
    <w:p w14:paraId="2779443D" w14:textId="77777777" w:rsidR="00785BCA" w:rsidRPr="00682EC6" w:rsidRDefault="00785BCA" w:rsidP="00785BCA">
      <w:pPr>
        <w:tabs>
          <w:tab w:val="left" w:pos="6425"/>
        </w:tabs>
      </w:pPr>
    </w:p>
    <w:p w14:paraId="723B9D77" w14:textId="53C24DE2" w:rsidR="006E2E81" w:rsidRPr="00682EC6" w:rsidRDefault="00785BCA" w:rsidP="006E2E81">
      <w:pPr>
        <w:jc w:val="center"/>
        <w:rPr>
          <w:b/>
          <w:bCs/>
        </w:rPr>
      </w:pPr>
      <w:r w:rsidRPr="00682EC6">
        <w:t>V</w:t>
      </w:r>
      <w:r w:rsidR="006E2E81" w:rsidRPr="00682EC6">
        <w:rPr>
          <w:rFonts w:cs="Calibri"/>
        </w:rPr>
        <w:t> </w:t>
      </w:r>
      <w:r w:rsidR="006E2E81" w:rsidRPr="00682EC6">
        <w:t>Spišskej Novej Vsi</w:t>
      </w:r>
      <w:r w:rsidRPr="00682EC6">
        <w:t xml:space="preserve">, dňa </w:t>
      </w:r>
      <w:r w:rsidR="00661C1C">
        <w:t>19.10.2023</w:t>
      </w:r>
    </w:p>
    <w:p w14:paraId="7414DF1B" w14:textId="77777777" w:rsidR="00F4572C" w:rsidRPr="00682EC6" w:rsidRDefault="00F4572C" w:rsidP="00F4572C">
      <w:pPr>
        <w:jc w:val="center"/>
        <w:rPr>
          <w:b/>
          <w:bCs/>
        </w:rPr>
      </w:pPr>
    </w:p>
    <w:p w14:paraId="5FBFF8D5" w14:textId="77777777" w:rsidR="00785BCA" w:rsidRPr="00682EC6" w:rsidRDefault="00785BCA" w:rsidP="00686C12">
      <w:pPr>
        <w:jc w:val="center"/>
        <w:sectPr w:rsidR="00785BCA" w:rsidRPr="00682EC6"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682EC6" w:rsidRDefault="00D91E6D" w:rsidP="00AC2081">
      <w:pPr>
        <w:pStyle w:val="TOC1"/>
        <w:rPr>
          <w:noProof w:val="0"/>
        </w:rPr>
      </w:pPr>
      <w:bookmarkStart w:id="1" w:name="_Toc444084932"/>
      <w:r w:rsidRPr="00682EC6">
        <w:rPr>
          <w:noProof w:val="0"/>
        </w:rPr>
        <w:lastRenderedPageBreak/>
        <w:t>Obsah súťažných podkladov</w:t>
      </w:r>
    </w:p>
    <w:p w14:paraId="43024712" w14:textId="06CDA260" w:rsidR="00682EC6" w:rsidRPr="00682EC6" w:rsidRDefault="0069196F">
      <w:pPr>
        <w:pStyle w:val="TOC1"/>
        <w:rPr>
          <w:rFonts w:eastAsiaTheme="minorEastAsia" w:cstheme="minorBidi"/>
          <w:b w:val="0"/>
          <w:bCs w:val="0"/>
          <w:caps w:val="0"/>
          <w:kern w:val="2"/>
          <w:sz w:val="22"/>
          <w:szCs w:val="22"/>
          <w:lang w:val="en-GB" w:eastAsia="en-GB"/>
          <w14:ligatures w14:val="standardContextual"/>
        </w:rPr>
      </w:pPr>
      <w:r w:rsidRPr="00682EC6">
        <w:rPr>
          <w:noProof w:val="0"/>
        </w:rPr>
        <w:fldChar w:fldCharType="begin"/>
      </w:r>
      <w:r w:rsidR="00485661" w:rsidRPr="00682EC6">
        <w:rPr>
          <w:noProof w:val="0"/>
        </w:rPr>
        <w:instrText xml:space="preserve"> TOC \o "1-3" \h \z \u </w:instrText>
      </w:r>
      <w:r w:rsidRPr="00682EC6">
        <w:rPr>
          <w:noProof w:val="0"/>
        </w:rPr>
        <w:fldChar w:fldCharType="separate"/>
      </w:r>
      <w:hyperlink w:anchor="_Toc148621191" w:history="1">
        <w:r w:rsidR="00682EC6" w:rsidRPr="00682EC6">
          <w:rPr>
            <w:rStyle w:val="Hyperlink"/>
          </w:rPr>
          <w:t>ČASŤ A</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Pokyny pre uchádzačov</w:t>
        </w:r>
        <w:r w:rsidR="00682EC6" w:rsidRPr="00682EC6">
          <w:rPr>
            <w:webHidden/>
          </w:rPr>
          <w:tab/>
        </w:r>
        <w:r w:rsidR="00682EC6" w:rsidRPr="00682EC6">
          <w:rPr>
            <w:webHidden/>
          </w:rPr>
          <w:fldChar w:fldCharType="begin"/>
        </w:r>
        <w:r w:rsidR="00682EC6" w:rsidRPr="00682EC6">
          <w:rPr>
            <w:webHidden/>
          </w:rPr>
          <w:instrText xml:space="preserve"> PAGEREF _Toc148621191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496D42D9" w14:textId="7D3B4426"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192" w:history="1">
        <w:r w:rsidR="00682EC6" w:rsidRPr="00682EC6">
          <w:rPr>
            <w:rStyle w:val="Hyperlink"/>
          </w:rPr>
          <w:t>ODDIEL 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Všeobecné informácie</w:t>
        </w:r>
        <w:r w:rsidR="00682EC6" w:rsidRPr="00682EC6">
          <w:rPr>
            <w:webHidden/>
          </w:rPr>
          <w:tab/>
        </w:r>
        <w:r w:rsidR="00682EC6" w:rsidRPr="00682EC6">
          <w:rPr>
            <w:webHidden/>
          </w:rPr>
          <w:fldChar w:fldCharType="begin"/>
        </w:r>
        <w:r w:rsidR="00682EC6" w:rsidRPr="00682EC6">
          <w:rPr>
            <w:webHidden/>
          </w:rPr>
          <w:instrText xml:space="preserve"> PAGEREF _Toc148621192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7FAA5958" w14:textId="077A8287"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Identifikácia verejného obstarávateľa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45326EFE" w14:textId="2A0DD70C"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Stručný opis predmetu zákazky a CPV kódy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3AD8E103" w14:textId="41280FC3"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Odôvodnenie nerozdelenia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2D3D08A8" w14:textId="26CA1D0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6"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Zdroj finančných prostriedkov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1981E356" w14:textId="72FAEEED"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7" w:history="1">
        <w:r w:rsidR="00682EC6" w:rsidRPr="00682EC6">
          <w:rPr>
            <w:rStyle w:val="Hyperlink"/>
            <w:rFonts w:ascii="Cambria" w:hAnsi="Cambria" w:cs="Times New Roman"/>
            <w:noProof/>
          </w:rPr>
          <w:t>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Zmluva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26FB069A" w14:textId="4A16AD34"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8" w:history="1">
        <w:r w:rsidR="00682EC6" w:rsidRPr="00682EC6">
          <w:rPr>
            <w:rStyle w:val="Hyperlink"/>
            <w:rFonts w:ascii="Cambria" w:hAnsi="Cambria" w:cs="Times New Roman"/>
            <w:noProof/>
          </w:rPr>
          <w:t>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Oprávnení uchádzači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073909CE" w14:textId="7D08F1CD"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199" w:history="1">
        <w:r w:rsidR="00682EC6" w:rsidRPr="00682EC6">
          <w:rPr>
            <w:rStyle w:val="Hyperlink"/>
            <w:rFonts w:ascii="Cambria" w:hAnsi="Cambria" w:cs="Times New Roman"/>
            <w:noProof/>
          </w:rPr>
          <w:t>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Predloženie a obsah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3239DEBB" w14:textId="0DE01D4A"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0" w:history="1">
        <w:r w:rsidR="00682EC6" w:rsidRPr="00682EC6">
          <w:rPr>
            <w:rStyle w:val="Hyperlink"/>
            <w:rFonts w:ascii="Cambria" w:hAnsi="Cambria" w:cs="Times New Roman"/>
            <w:noProof/>
          </w:rPr>
          <w:t>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Variantné riešenie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1227CEE" w14:textId="7731EC91"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1" w:history="1">
        <w:r w:rsidR="00682EC6" w:rsidRPr="00682EC6">
          <w:rPr>
            <w:rStyle w:val="Hyperlink"/>
            <w:rFonts w:ascii="Cambria" w:hAnsi="Cambria" w:cs="Times New Roman"/>
            <w:noProof/>
          </w:rPr>
          <w:t>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Platnosť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531F9DDC" w14:textId="220D5BFA"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2" w:history="1">
        <w:r w:rsidR="00682EC6" w:rsidRPr="00682EC6">
          <w:rPr>
            <w:rStyle w:val="Hyperlink"/>
            <w:rFonts w:ascii="Cambria" w:hAnsi="Cambria" w:cs="Times New Roman"/>
            <w:noProof/>
          </w:rPr>
          <w:t>10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Náklady na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EF7F43C" w14:textId="6C9D85C1"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203" w:history="1">
        <w:r w:rsidR="00682EC6" w:rsidRPr="00682EC6">
          <w:rPr>
            <w:rStyle w:val="Hyperlink"/>
          </w:rPr>
          <w:t>ODDIEL 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Dorozumievanie medzi Verejným obstarávateľom a</w:t>
        </w:r>
        <w:r w:rsidR="00682EC6" w:rsidRPr="00682EC6">
          <w:rPr>
            <w:rStyle w:val="Hyperlink"/>
            <w:rFonts w:cs="Calibri"/>
          </w:rPr>
          <w:t> </w:t>
        </w:r>
        <w:r w:rsidR="00682EC6" w:rsidRPr="00682EC6">
          <w:rPr>
            <w:rStyle w:val="Hyperlink"/>
          </w:rPr>
          <w:t>uch</w:t>
        </w:r>
        <w:r w:rsidR="00682EC6" w:rsidRPr="00682EC6">
          <w:rPr>
            <w:rStyle w:val="Hyperlink"/>
            <w:rFonts w:cs="Proba Pro"/>
          </w:rPr>
          <w:t>á</w:t>
        </w:r>
        <w:r w:rsidR="00682EC6" w:rsidRPr="00682EC6">
          <w:rPr>
            <w:rStyle w:val="Hyperlink"/>
          </w:rPr>
          <w:t>dza</w:t>
        </w:r>
        <w:r w:rsidR="00682EC6" w:rsidRPr="00682EC6">
          <w:rPr>
            <w:rStyle w:val="Hyperlink"/>
            <w:rFonts w:cs="Proba Pro"/>
          </w:rPr>
          <w:t>č</w:t>
        </w:r>
        <w:r w:rsidR="00682EC6" w:rsidRPr="00682EC6">
          <w:rPr>
            <w:rStyle w:val="Hyperlink"/>
          </w:rPr>
          <w:t>mi alebo z</w:t>
        </w:r>
        <w:r w:rsidR="00682EC6" w:rsidRPr="00682EC6">
          <w:rPr>
            <w:rStyle w:val="Hyperlink"/>
            <w:rFonts w:cs="Proba Pro"/>
          </w:rPr>
          <w:t>á</w:t>
        </w:r>
        <w:r w:rsidR="00682EC6" w:rsidRPr="00682EC6">
          <w:rPr>
            <w:rStyle w:val="Hyperlink"/>
          </w:rPr>
          <w:t>ujemcami</w:t>
        </w:r>
        <w:r w:rsidR="00682EC6" w:rsidRPr="00682EC6">
          <w:rPr>
            <w:webHidden/>
          </w:rPr>
          <w:tab/>
        </w:r>
        <w:r w:rsidR="00682EC6" w:rsidRPr="00682EC6">
          <w:rPr>
            <w:webHidden/>
          </w:rPr>
          <w:fldChar w:fldCharType="begin"/>
        </w:r>
        <w:r w:rsidR="00682EC6" w:rsidRPr="00682EC6">
          <w:rPr>
            <w:webHidden/>
          </w:rPr>
          <w:instrText xml:space="preserve"> PAGEREF _Toc148621203 \h </w:instrText>
        </w:r>
        <w:r w:rsidR="00682EC6" w:rsidRPr="00682EC6">
          <w:rPr>
            <w:webHidden/>
          </w:rPr>
        </w:r>
        <w:r w:rsidR="00682EC6" w:rsidRPr="00682EC6">
          <w:rPr>
            <w:webHidden/>
          </w:rPr>
          <w:fldChar w:fldCharType="separate"/>
        </w:r>
        <w:r w:rsidR="00682EC6" w:rsidRPr="00682EC6">
          <w:rPr>
            <w:webHidden/>
          </w:rPr>
          <w:t>6</w:t>
        </w:r>
        <w:r w:rsidR="00682EC6" w:rsidRPr="00682EC6">
          <w:rPr>
            <w:webHidden/>
          </w:rPr>
          <w:fldChar w:fldCharType="end"/>
        </w:r>
      </w:hyperlink>
    </w:p>
    <w:p w14:paraId="0961908B" w14:textId="7BCD9120"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4" w:history="1">
        <w:r w:rsidR="00682EC6" w:rsidRPr="00682EC6">
          <w:rPr>
            <w:rStyle w:val="Hyperlink"/>
            <w:rFonts w:ascii="Cambria" w:hAnsi="Cambria" w:cs="Times New Roman"/>
            <w:noProof/>
          </w:rPr>
          <w:t>11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Dorozumievanie medzi Verejným obstarávateľom a uchádzačmi alebo záujemcami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6</w:t>
        </w:r>
        <w:r w:rsidR="00682EC6" w:rsidRPr="00682EC6">
          <w:rPr>
            <w:rFonts w:ascii="Cambria" w:hAnsi="Cambria"/>
            <w:noProof/>
            <w:webHidden/>
          </w:rPr>
          <w:fldChar w:fldCharType="end"/>
        </w:r>
      </w:hyperlink>
    </w:p>
    <w:p w14:paraId="7EF2E9F3" w14:textId="39539021"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5" w:history="1">
        <w:r w:rsidR="00682EC6" w:rsidRPr="00682EC6">
          <w:rPr>
            <w:rStyle w:val="Hyperlink"/>
            <w:rFonts w:ascii="Cambria" w:hAnsi="Cambria" w:cs="Times New Roman"/>
            <w:noProof/>
          </w:rPr>
          <w:t>12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Vysvetľovanie a doplnenie súťažných podkladov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48061E17" w14:textId="3807CD52"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6" w:history="1">
        <w:r w:rsidR="00682EC6" w:rsidRPr="00682EC6">
          <w:rPr>
            <w:rStyle w:val="Hyperlink"/>
            <w:rFonts w:ascii="Cambria" w:hAnsi="Cambria" w:cs="Times New Roman"/>
            <w:noProof/>
          </w:rPr>
          <w:t>13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Obhliadka miesta realizácie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DBD3A4A" w14:textId="5E11EAC7"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207" w:history="1">
        <w:r w:rsidR="00682EC6" w:rsidRPr="00682EC6">
          <w:rPr>
            <w:rStyle w:val="Hyperlink"/>
          </w:rPr>
          <w:t>ODDIEL III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Príprava ponuky</w:t>
        </w:r>
        <w:r w:rsidR="00682EC6" w:rsidRPr="00682EC6">
          <w:rPr>
            <w:webHidden/>
          </w:rPr>
          <w:tab/>
        </w:r>
        <w:r w:rsidR="00682EC6" w:rsidRPr="00682EC6">
          <w:rPr>
            <w:webHidden/>
          </w:rPr>
          <w:fldChar w:fldCharType="begin"/>
        </w:r>
        <w:r w:rsidR="00682EC6" w:rsidRPr="00682EC6">
          <w:rPr>
            <w:webHidden/>
          </w:rPr>
          <w:instrText xml:space="preserve"> PAGEREF _Toc148621207 \h </w:instrText>
        </w:r>
        <w:r w:rsidR="00682EC6" w:rsidRPr="00682EC6">
          <w:rPr>
            <w:webHidden/>
          </w:rPr>
        </w:r>
        <w:r w:rsidR="00682EC6" w:rsidRPr="00682EC6">
          <w:rPr>
            <w:webHidden/>
          </w:rPr>
          <w:fldChar w:fldCharType="separate"/>
        </w:r>
        <w:r w:rsidR="00682EC6" w:rsidRPr="00682EC6">
          <w:rPr>
            <w:webHidden/>
          </w:rPr>
          <w:t>7</w:t>
        </w:r>
        <w:r w:rsidR="00682EC6" w:rsidRPr="00682EC6">
          <w:rPr>
            <w:webHidden/>
          </w:rPr>
          <w:fldChar w:fldCharType="end"/>
        </w:r>
      </w:hyperlink>
    </w:p>
    <w:p w14:paraId="4F71EBDE" w14:textId="7B34FCC9"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8" w:history="1">
        <w:r w:rsidR="00682EC6" w:rsidRPr="00682EC6">
          <w:rPr>
            <w:rStyle w:val="Hyperlink"/>
            <w:rFonts w:ascii="Cambria" w:hAnsi="Cambria" w:cs="Times New Roman"/>
            <w:noProof/>
          </w:rPr>
          <w:t>14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Jazyk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60728C52" w14:textId="40BFE747"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09" w:history="1">
        <w:r w:rsidR="00682EC6" w:rsidRPr="00682EC6">
          <w:rPr>
            <w:rStyle w:val="Hyperlink"/>
            <w:rFonts w:ascii="Cambria" w:hAnsi="Cambria" w:cs="Times New Roman"/>
            <w:noProof/>
          </w:rPr>
          <w:t>15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Zábezpeka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57E1C7A" w14:textId="4ED1653C"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0" w:history="1">
        <w:r w:rsidR="00682EC6" w:rsidRPr="00682EC6">
          <w:rPr>
            <w:rStyle w:val="Hyperlink"/>
            <w:rFonts w:ascii="Cambria" w:hAnsi="Cambria" w:cs="Times New Roman"/>
            <w:noProof/>
          </w:rPr>
          <w:t>16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Mena a ceny uvádzané v ponukách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8</w:t>
        </w:r>
        <w:r w:rsidR="00682EC6" w:rsidRPr="00682EC6">
          <w:rPr>
            <w:rFonts w:ascii="Cambria" w:hAnsi="Cambria"/>
            <w:noProof/>
            <w:webHidden/>
          </w:rPr>
          <w:fldChar w:fldCharType="end"/>
        </w:r>
      </w:hyperlink>
    </w:p>
    <w:p w14:paraId="7217435E" w14:textId="06D1F18D"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1" w:history="1">
        <w:r w:rsidR="00682EC6" w:rsidRPr="00682EC6">
          <w:rPr>
            <w:rStyle w:val="Hyperlink"/>
            <w:rFonts w:ascii="Cambria" w:hAnsi="Cambria" w:cs="Times New Roman"/>
            <w:noProof/>
          </w:rPr>
          <w:t>17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Vyhotovenie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01805F32" w14:textId="2630F03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2" w:history="1">
        <w:r w:rsidR="00682EC6" w:rsidRPr="00682EC6">
          <w:rPr>
            <w:rStyle w:val="Hyperlink"/>
            <w:rFonts w:ascii="Cambria" w:hAnsi="Cambria" w:cs="Times New Roman"/>
            <w:noProof/>
          </w:rPr>
          <w:t>18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Konflikt záujmov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34D09FF6" w14:textId="66264778"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213" w:history="1">
        <w:r w:rsidR="00682EC6" w:rsidRPr="00682EC6">
          <w:rPr>
            <w:rStyle w:val="Hyperlink"/>
          </w:rPr>
          <w:t>ODDIEL IV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Predkladanie ponúk</w:t>
        </w:r>
        <w:r w:rsidR="00682EC6" w:rsidRPr="00682EC6">
          <w:rPr>
            <w:webHidden/>
          </w:rPr>
          <w:tab/>
        </w:r>
        <w:r w:rsidR="00682EC6" w:rsidRPr="00682EC6">
          <w:rPr>
            <w:webHidden/>
          </w:rPr>
          <w:fldChar w:fldCharType="begin"/>
        </w:r>
        <w:r w:rsidR="00682EC6" w:rsidRPr="00682EC6">
          <w:rPr>
            <w:webHidden/>
          </w:rPr>
          <w:instrText xml:space="preserve"> PAGEREF _Toc148621213 \h </w:instrText>
        </w:r>
        <w:r w:rsidR="00682EC6" w:rsidRPr="00682EC6">
          <w:rPr>
            <w:webHidden/>
          </w:rPr>
        </w:r>
        <w:r w:rsidR="00682EC6" w:rsidRPr="00682EC6">
          <w:rPr>
            <w:webHidden/>
          </w:rPr>
          <w:fldChar w:fldCharType="separate"/>
        </w:r>
        <w:r w:rsidR="00682EC6" w:rsidRPr="00682EC6">
          <w:rPr>
            <w:webHidden/>
          </w:rPr>
          <w:t>9</w:t>
        </w:r>
        <w:r w:rsidR="00682EC6" w:rsidRPr="00682EC6">
          <w:rPr>
            <w:webHidden/>
          </w:rPr>
          <w:fldChar w:fldCharType="end"/>
        </w:r>
      </w:hyperlink>
    </w:p>
    <w:p w14:paraId="42956CF2" w14:textId="79C92416"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4" w:history="1">
        <w:r w:rsidR="00682EC6" w:rsidRPr="00682EC6">
          <w:rPr>
            <w:rStyle w:val="Hyperlink"/>
            <w:rFonts w:ascii="Cambria" w:hAnsi="Cambria" w:cs="Times New Roman"/>
            <w:noProof/>
          </w:rPr>
          <w:t>19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predloženia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79815751" w14:textId="547E9EB5"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5" w:history="1">
        <w:r w:rsidR="00682EC6" w:rsidRPr="00682EC6">
          <w:rPr>
            <w:rStyle w:val="Hyperlink"/>
            <w:rFonts w:ascii="Cambria" w:hAnsi="Cambria" w:cs="Times New Roman"/>
            <w:noProof/>
          </w:rPr>
          <w:t>20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Miesto a lehota na predkladanie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10</w:t>
        </w:r>
        <w:r w:rsidR="00682EC6" w:rsidRPr="00682EC6">
          <w:rPr>
            <w:rFonts w:ascii="Cambria" w:hAnsi="Cambria"/>
            <w:noProof/>
            <w:webHidden/>
          </w:rPr>
          <w:fldChar w:fldCharType="end"/>
        </w:r>
      </w:hyperlink>
    </w:p>
    <w:p w14:paraId="71FFA706" w14:textId="1DA62543"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6" w:history="1">
        <w:r w:rsidR="00682EC6" w:rsidRPr="00682EC6">
          <w:rPr>
            <w:rStyle w:val="Hyperlink"/>
            <w:rFonts w:ascii="Cambria" w:hAnsi="Cambria" w:cs="Times New Roman"/>
            <w:noProof/>
          </w:rPr>
          <w:t>21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Stiahnutie / vymazanie pôvodnej ponuky a predloženie novej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7B780E5" w14:textId="5F57AD0D"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217" w:history="1">
        <w:r w:rsidR="00682EC6" w:rsidRPr="00682EC6">
          <w:rPr>
            <w:rStyle w:val="Hyperlink"/>
          </w:rPr>
          <w:t>ODDIEL 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Otváranie a vyhodnotenie ponúk</w:t>
        </w:r>
        <w:r w:rsidR="00682EC6" w:rsidRPr="00682EC6">
          <w:rPr>
            <w:webHidden/>
          </w:rPr>
          <w:tab/>
        </w:r>
        <w:r w:rsidR="00682EC6" w:rsidRPr="00682EC6">
          <w:rPr>
            <w:webHidden/>
          </w:rPr>
          <w:fldChar w:fldCharType="begin"/>
        </w:r>
        <w:r w:rsidR="00682EC6" w:rsidRPr="00682EC6">
          <w:rPr>
            <w:webHidden/>
          </w:rPr>
          <w:instrText xml:space="preserve"> PAGEREF _Toc148621217 \h </w:instrText>
        </w:r>
        <w:r w:rsidR="00682EC6" w:rsidRPr="00682EC6">
          <w:rPr>
            <w:webHidden/>
          </w:rPr>
        </w:r>
        <w:r w:rsidR="00682EC6" w:rsidRPr="00682EC6">
          <w:rPr>
            <w:webHidden/>
          </w:rPr>
          <w:fldChar w:fldCharType="separate"/>
        </w:r>
        <w:r w:rsidR="00682EC6" w:rsidRPr="00682EC6">
          <w:rPr>
            <w:webHidden/>
          </w:rPr>
          <w:t>11</w:t>
        </w:r>
        <w:r w:rsidR="00682EC6" w:rsidRPr="00682EC6">
          <w:rPr>
            <w:webHidden/>
          </w:rPr>
          <w:fldChar w:fldCharType="end"/>
        </w:r>
      </w:hyperlink>
    </w:p>
    <w:p w14:paraId="55D8CACD" w14:textId="4E9ED15A"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8" w:history="1">
        <w:r w:rsidR="00682EC6" w:rsidRPr="00682EC6">
          <w:rPr>
            <w:rStyle w:val="Hyperlink"/>
            <w:rFonts w:ascii="Cambria" w:hAnsi="Cambria" w:cs="Times New Roman"/>
            <w:noProof/>
          </w:rPr>
          <w:t>22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Otváranie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8E8ECD1" w14:textId="44E6226B"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19" w:history="1">
        <w:r w:rsidR="00682EC6" w:rsidRPr="00682EC6">
          <w:rPr>
            <w:rStyle w:val="Hyperlink"/>
            <w:rFonts w:ascii="Cambria" w:hAnsi="Cambria" w:cs="Times New Roman"/>
            <w:noProof/>
          </w:rPr>
          <w:t>23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vysvetľovanie a vyhodnocovanie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1AD1FFAB" w14:textId="1B870918"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0" w:history="1">
        <w:r w:rsidR="00682EC6" w:rsidRPr="00682EC6">
          <w:rPr>
            <w:rStyle w:val="Hyperlink"/>
            <w:rFonts w:ascii="Cambria" w:hAnsi="Cambria" w:cs="Times New Roman"/>
            <w:noProof/>
          </w:rPr>
          <w:t>24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Dôvernosť procesu Verejného obstarávania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054A12C6" w14:textId="6334C2D7" w:rsidR="00682EC6" w:rsidRPr="00682EC6" w:rsidRDefault="00531A52">
      <w:pPr>
        <w:pStyle w:val="TOC2"/>
        <w:rPr>
          <w:rFonts w:eastAsiaTheme="minorEastAsia" w:cstheme="minorBidi"/>
          <w:b w:val="0"/>
          <w:smallCaps w:val="0"/>
          <w:kern w:val="2"/>
          <w:sz w:val="22"/>
          <w:szCs w:val="22"/>
          <w:lang w:val="en-GB" w:eastAsia="en-GB"/>
          <w14:ligatures w14:val="standardContextual"/>
        </w:rPr>
      </w:pPr>
      <w:hyperlink w:anchor="_Toc148621221" w:history="1">
        <w:r w:rsidR="00682EC6" w:rsidRPr="00682EC6">
          <w:rPr>
            <w:rStyle w:val="Hyperlink"/>
          </w:rPr>
          <w:t>ODDIEL VI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Prijatie ponuky a</w:t>
        </w:r>
        <w:r w:rsidR="00682EC6" w:rsidRPr="00682EC6">
          <w:rPr>
            <w:rStyle w:val="Hyperlink"/>
            <w:rFonts w:cs="Calibri"/>
          </w:rPr>
          <w:t> </w:t>
        </w:r>
        <w:r w:rsidR="00682EC6" w:rsidRPr="00682EC6">
          <w:rPr>
            <w:rStyle w:val="Hyperlink"/>
          </w:rPr>
          <w:t>uzavretie zmluvy</w:t>
        </w:r>
        <w:r w:rsidR="00682EC6" w:rsidRPr="00682EC6">
          <w:rPr>
            <w:webHidden/>
          </w:rPr>
          <w:tab/>
        </w:r>
        <w:r w:rsidR="00682EC6" w:rsidRPr="00682EC6">
          <w:rPr>
            <w:webHidden/>
          </w:rPr>
          <w:fldChar w:fldCharType="begin"/>
        </w:r>
        <w:r w:rsidR="00682EC6" w:rsidRPr="00682EC6">
          <w:rPr>
            <w:webHidden/>
          </w:rPr>
          <w:instrText xml:space="preserve"> PAGEREF _Toc148621221 \h </w:instrText>
        </w:r>
        <w:r w:rsidR="00682EC6" w:rsidRPr="00682EC6">
          <w:rPr>
            <w:webHidden/>
          </w:rPr>
        </w:r>
        <w:r w:rsidR="00682EC6" w:rsidRPr="00682EC6">
          <w:rPr>
            <w:webHidden/>
          </w:rPr>
          <w:fldChar w:fldCharType="separate"/>
        </w:r>
        <w:r w:rsidR="00682EC6" w:rsidRPr="00682EC6">
          <w:rPr>
            <w:webHidden/>
          </w:rPr>
          <w:t>12</w:t>
        </w:r>
        <w:r w:rsidR="00682EC6" w:rsidRPr="00682EC6">
          <w:rPr>
            <w:webHidden/>
          </w:rPr>
          <w:fldChar w:fldCharType="end"/>
        </w:r>
      </w:hyperlink>
    </w:p>
    <w:p w14:paraId="05BEECA2" w14:textId="43041A55"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2" w:history="1">
        <w:r w:rsidR="00682EC6" w:rsidRPr="00682EC6">
          <w:rPr>
            <w:rStyle w:val="Hyperlink"/>
            <w:rFonts w:ascii="Cambria" w:hAnsi="Cambria" w:cs="Times New Roman"/>
            <w:noProof/>
          </w:rPr>
          <w:t>25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úspešného uchádzača a informácia o výsledku 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0888A6E5" w14:textId="4C30805C"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3" w:history="1">
        <w:r w:rsidR="00682EC6" w:rsidRPr="00682EC6">
          <w:rPr>
            <w:rStyle w:val="Hyperlink"/>
            <w:rFonts w:ascii="Cambria" w:hAnsi="Cambria" w:cs="Times New Roman"/>
            <w:noProof/>
          </w:rPr>
          <w:t>26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Uzavretie zmluvy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7D7760D3" w14:textId="07E99A42" w:rsidR="00682EC6" w:rsidRPr="00682EC6" w:rsidRDefault="00531A52">
      <w:pPr>
        <w:pStyle w:val="TOC1"/>
        <w:rPr>
          <w:rFonts w:eastAsiaTheme="minorEastAsia" w:cstheme="minorBidi"/>
          <w:b w:val="0"/>
          <w:bCs w:val="0"/>
          <w:caps w:val="0"/>
          <w:kern w:val="2"/>
          <w:sz w:val="22"/>
          <w:szCs w:val="22"/>
          <w:lang w:val="en-GB" w:eastAsia="en-GB"/>
          <w14:ligatures w14:val="standardContextual"/>
        </w:rPr>
      </w:pPr>
      <w:hyperlink w:anchor="_Toc148621224" w:history="1">
        <w:r w:rsidR="00682EC6" w:rsidRPr="00682EC6">
          <w:rPr>
            <w:rStyle w:val="Hyperlink"/>
          </w:rPr>
          <w:t>ČASŤ B</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Opis predmetu zákazky a Obchodné podmienky</w:t>
        </w:r>
        <w:r w:rsidR="00682EC6" w:rsidRPr="00682EC6">
          <w:rPr>
            <w:webHidden/>
          </w:rPr>
          <w:tab/>
        </w:r>
        <w:r w:rsidR="00682EC6" w:rsidRPr="00682EC6">
          <w:rPr>
            <w:webHidden/>
          </w:rPr>
          <w:fldChar w:fldCharType="begin"/>
        </w:r>
        <w:r w:rsidR="00682EC6" w:rsidRPr="00682EC6">
          <w:rPr>
            <w:webHidden/>
          </w:rPr>
          <w:instrText xml:space="preserve"> PAGEREF _Toc148621224 \h </w:instrText>
        </w:r>
        <w:r w:rsidR="00682EC6" w:rsidRPr="00682EC6">
          <w:rPr>
            <w:webHidden/>
          </w:rPr>
        </w:r>
        <w:r w:rsidR="00682EC6" w:rsidRPr="00682EC6">
          <w:rPr>
            <w:webHidden/>
          </w:rPr>
          <w:fldChar w:fldCharType="separate"/>
        </w:r>
        <w:r w:rsidR="00682EC6" w:rsidRPr="00682EC6">
          <w:rPr>
            <w:webHidden/>
          </w:rPr>
          <w:t>13</w:t>
        </w:r>
        <w:r w:rsidR="00682EC6" w:rsidRPr="00682EC6">
          <w:rPr>
            <w:webHidden/>
          </w:rPr>
          <w:fldChar w:fldCharType="end"/>
        </w:r>
      </w:hyperlink>
    </w:p>
    <w:p w14:paraId="67CA8359" w14:textId="5FE4784B"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5"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Základný opis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5F1DE18B" w14:textId="086ACBA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6"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Doba trvania Zmluvy o službách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8628723" w14:textId="23E07106"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7"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Predpokladaná hodnota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6E703F0" w14:textId="239FF39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28"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požiadavky na realizáciu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378EC6D6" w14:textId="3A7C8438" w:rsidR="00682EC6" w:rsidRPr="00682EC6" w:rsidRDefault="00531A52">
      <w:pPr>
        <w:pStyle w:val="TOC1"/>
        <w:rPr>
          <w:rFonts w:eastAsiaTheme="minorEastAsia" w:cstheme="minorBidi"/>
          <w:b w:val="0"/>
          <w:bCs w:val="0"/>
          <w:caps w:val="0"/>
          <w:kern w:val="2"/>
          <w:sz w:val="22"/>
          <w:szCs w:val="22"/>
          <w:lang w:val="en-GB" w:eastAsia="en-GB"/>
          <w14:ligatures w14:val="standardContextual"/>
        </w:rPr>
      </w:pPr>
      <w:hyperlink w:anchor="_Toc148621229" w:history="1">
        <w:r w:rsidR="00682EC6" w:rsidRPr="00682EC6">
          <w:rPr>
            <w:rStyle w:val="Hyperlink"/>
          </w:rPr>
          <w:t>ČASŤ C</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Kritériá hodnotenia ponúk</w:t>
        </w:r>
        <w:r w:rsidR="00682EC6" w:rsidRPr="00682EC6">
          <w:rPr>
            <w:webHidden/>
          </w:rPr>
          <w:tab/>
        </w:r>
        <w:r w:rsidR="00682EC6" w:rsidRPr="00682EC6">
          <w:rPr>
            <w:webHidden/>
          </w:rPr>
          <w:fldChar w:fldCharType="begin"/>
        </w:r>
        <w:r w:rsidR="00682EC6" w:rsidRPr="00682EC6">
          <w:rPr>
            <w:webHidden/>
          </w:rPr>
          <w:instrText xml:space="preserve"> PAGEREF _Toc148621229 \h </w:instrText>
        </w:r>
        <w:r w:rsidR="00682EC6" w:rsidRPr="00682EC6">
          <w:rPr>
            <w:webHidden/>
          </w:rPr>
        </w:r>
        <w:r w:rsidR="00682EC6" w:rsidRPr="00682EC6">
          <w:rPr>
            <w:webHidden/>
          </w:rPr>
          <w:fldChar w:fldCharType="separate"/>
        </w:r>
        <w:r w:rsidR="00682EC6" w:rsidRPr="00682EC6">
          <w:rPr>
            <w:webHidden/>
          </w:rPr>
          <w:t>15</w:t>
        </w:r>
        <w:r w:rsidR="00682EC6" w:rsidRPr="00682EC6">
          <w:rPr>
            <w:webHidden/>
          </w:rPr>
          <w:fldChar w:fldCharType="end"/>
        </w:r>
      </w:hyperlink>
    </w:p>
    <w:p w14:paraId="7B6EBF81" w14:textId="6D345262"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30"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Kritérium na hodnotenie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2B5A7CE" w14:textId="1AD8BC59"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31"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vyhodnotenia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DF3720F" w14:textId="2C5ED2D4" w:rsidR="00682EC6" w:rsidRPr="00682EC6" w:rsidRDefault="00531A52">
      <w:pPr>
        <w:pStyle w:val="TOC1"/>
        <w:rPr>
          <w:rFonts w:eastAsiaTheme="minorEastAsia" w:cstheme="minorBidi"/>
          <w:b w:val="0"/>
          <w:bCs w:val="0"/>
          <w:caps w:val="0"/>
          <w:kern w:val="2"/>
          <w:sz w:val="22"/>
          <w:szCs w:val="22"/>
          <w:lang w:val="en-GB" w:eastAsia="en-GB"/>
          <w14:ligatures w14:val="standardContextual"/>
        </w:rPr>
      </w:pPr>
      <w:hyperlink w:anchor="_Toc148621232" w:history="1">
        <w:r w:rsidR="00682EC6" w:rsidRPr="00682EC6">
          <w:rPr>
            <w:rStyle w:val="Hyperlink"/>
          </w:rPr>
          <w:t>ČASŤ D</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Podmienky účasti</w:t>
        </w:r>
        <w:r w:rsidR="00682EC6" w:rsidRPr="00682EC6">
          <w:rPr>
            <w:webHidden/>
          </w:rPr>
          <w:tab/>
        </w:r>
        <w:r w:rsidR="00682EC6" w:rsidRPr="00682EC6">
          <w:rPr>
            <w:webHidden/>
          </w:rPr>
          <w:fldChar w:fldCharType="begin"/>
        </w:r>
        <w:r w:rsidR="00682EC6" w:rsidRPr="00682EC6">
          <w:rPr>
            <w:webHidden/>
          </w:rPr>
          <w:instrText xml:space="preserve"> PAGEREF _Toc148621232 \h </w:instrText>
        </w:r>
        <w:r w:rsidR="00682EC6" w:rsidRPr="00682EC6">
          <w:rPr>
            <w:webHidden/>
          </w:rPr>
        </w:r>
        <w:r w:rsidR="00682EC6" w:rsidRPr="00682EC6">
          <w:rPr>
            <w:webHidden/>
          </w:rPr>
          <w:fldChar w:fldCharType="separate"/>
        </w:r>
        <w:r w:rsidR="00682EC6" w:rsidRPr="00682EC6">
          <w:rPr>
            <w:webHidden/>
          </w:rPr>
          <w:t>16</w:t>
        </w:r>
        <w:r w:rsidR="00682EC6" w:rsidRPr="00682EC6">
          <w:rPr>
            <w:webHidden/>
          </w:rPr>
          <w:fldChar w:fldCharType="end"/>
        </w:r>
      </w:hyperlink>
    </w:p>
    <w:p w14:paraId="2F6B9CB1" w14:textId="1E2BD88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3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Osobné postavenie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4E66F3DD" w14:textId="38DB9AFE"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3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Technická alebo odborná spôsobilosť</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5EA63CA6" w14:textId="36EB7063" w:rsidR="00682EC6" w:rsidRPr="00682EC6" w:rsidRDefault="00531A52" w:rsidP="00682EC6">
      <w:pPr>
        <w:pStyle w:val="TOC3"/>
        <w:rPr>
          <w:rFonts w:ascii="Cambria" w:eastAsiaTheme="minorEastAsia" w:hAnsi="Cambria"/>
          <w:noProof/>
          <w:kern w:val="2"/>
          <w:sz w:val="22"/>
          <w:szCs w:val="22"/>
          <w:lang w:val="en-GB" w:eastAsia="en-GB"/>
          <w14:ligatures w14:val="standardContextual"/>
        </w:rPr>
      </w:pPr>
      <w:hyperlink w:anchor="_Toc14862123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informácie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17</w:t>
        </w:r>
        <w:r w:rsidR="00682EC6" w:rsidRPr="00682EC6">
          <w:rPr>
            <w:rFonts w:ascii="Cambria" w:hAnsi="Cambria"/>
            <w:noProof/>
            <w:webHidden/>
          </w:rPr>
          <w:fldChar w:fldCharType="end"/>
        </w:r>
      </w:hyperlink>
    </w:p>
    <w:p w14:paraId="2A71A491" w14:textId="11A2494B" w:rsidR="00682EC6" w:rsidRPr="00682EC6" w:rsidRDefault="00531A52">
      <w:pPr>
        <w:pStyle w:val="TOC1"/>
        <w:rPr>
          <w:rFonts w:eastAsiaTheme="minorEastAsia" w:cstheme="minorBidi"/>
          <w:b w:val="0"/>
          <w:bCs w:val="0"/>
          <w:caps w:val="0"/>
          <w:kern w:val="2"/>
          <w:sz w:val="22"/>
          <w:szCs w:val="22"/>
          <w:lang w:val="en-GB" w:eastAsia="en-GB"/>
          <w14:ligatures w14:val="standardContextual"/>
        </w:rPr>
      </w:pPr>
      <w:hyperlink w:anchor="_Toc148621236" w:history="1">
        <w:r w:rsidR="00682EC6" w:rsidRPr="00682EC6">
          <w:rPr>
            <w:rStyle w:val="Hyperlink"/>
          </w:rPr>
          <w:t>ČASŤ E</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SUMARIZÁCIA PRÍLOH SÚŤAŽNÝCH PODKLADOV</w:t>
        </w:r>
        <w:r w:rsidR="00682EC6" w:rsidRPr="00682EC6">
          <w:rPr>
            <w:webHidden/>
          </w:rPr>
          <w:tab/>
        </w:r>
        <w:r w:rsidR="00682EC6" w:rsidRPr="00682EC6">
          <w:rPr>
            <w:webHidden/>
          </w:rPr>
          <w:fldChar w:fldCharType="begin"/>
        </w:r>
        <w:r w:rsidR="00682EC6" w:rsidRPr="00682EC6">
          <w:rPr>
            <w:webHidden/>
          </w:rPr>
          <w:instrText xml:space="preserve"> PAGEREF _Toc148621236 \h </w:instrText>
        </w:r>
        <w:r w:rsidR="00682EC6" w:rsidRPr="00682EC6">
          <w:rPr>
            <w:webHidden/>
          </w:rPr>
        </w:r>
        <w:r w:rsidR="00682EC6" w:rsidRPr="00682EC6">
          <w:rPr>
            <w:webHidden/>
          </w:rPr>
          <w:fldChar w:fldCharType="separate"/>
        </w:r>
        <w:r w:rsidR="00682EC6" w:rsidRPr="00682EC6">
          <w:rPr>
            <w:webHidden/>
          </w:rPr>
          <w:t>18</w:t>
        </w:r>
        <w:r w:rsidR="00682EC6" w:rsidRPr="00682EC6">
          <w:rPr>
            <w:webHidden/>
          </w:rPr>
          <w:fldChar w:fldCharType="end"/>
        </w:r>
      </w:hyperlink>
    </w:p>
    <w:p w14:paraId="40AF5B1D" w14:textId="77777777" w:rsidR="001B3C96" w:rsidRPr="00682EC6" w:rsidRDefault="0069196F" w:rsidP="00956578">
      <w:pPr>
        <w:pStyle w:val="Heading1"/>
        <w:numPr>
          <w:ilvl w:val="0"/>
          <w:numId w:val="0"/>
        </w:numPr>
        <w:rPr>
          <w:rFonts w:ascii="Cambria" w:hAnsi="Cambria" w:cs="Times New Roman"/>
          <w:highlight w:val="lightGray"/>
          <w:u w:val="none"/>
        </w:rPr>
      </w:pPr>
      <w:r w:rsidRPr="00682EC6">
        <w:rPr>
          <w:rFonts w:ascii="Cambria" w:hAnsi="Cambria"/>
        </w:rPr>
        <w:fldChar w:fldCharType="end"/>
      </w:r>
      <w:bookmarkStart w:id="2" w:name="_Toc4416495"/>
      <w:bookmarkStart w:id="3" w:name="_Toc4416602"/>
      <w:bookmarkStart w:id="4" w:name="_Toc4416896"/>
      <w:bookmarkStart w:id="5" w:name="_Toc4416945"/>
    </w:p>
    <w:p w14:paraId="22472C65" w14:textId="77777777" w:rsidR="00A9266E" w:rsidRPr="00682EC6" w:rsidRDefault="00A9266E" w:rsidP="00BF6A10">
      <w:pPr>
        <w:pStyle w:val="Heading1"/>
        <w:rPr>
          <w:rFonts w:ascii="Cambria" w:hAnsi="Cambria"/>
        </w:rPr>
      </w:pPr>
      <w:bookmarkStart w:id="6" w:name="_Toc148621191"/>
      <w:r w:rsidRPr="00682EC6">
        <w:rPr>
          <w:rFonts w:ascii="Cambria" w:hAnsi="Cambria"/>
        </w:rPr>
        <w:lastRenderedPageBreak/>
        <w:t>Pokyny pre uchádzačov</w:t>
      </w:r>
      <w:bookmarkEnd w:id="1"/>
      <w:bookmarkEnd w:id="2"/>
      <w:bookmarkEnd w:id="3"/>
      <w:bookmarkEnd w:id="4"/>
      <w:bookmarkEnd w:id="5"/>
      <w:bookmarkEnd w:id="6"/>
    </w:p>
    <w:p w14:paraId="1F7EF5C3" w14:textId="77777777" w:rsidR="0099084C" w:rsidRPr="00682EC6"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48621192"/>
      <w:r w:rsidRPr="00682EC6">
        <w:rPr>
          <w:rFonts w:ascii="Cambria" w:hAnsi="Cambria"/>
        </w:rPr>
        <w:t>Všeobecné informácie</w:t>
      </w:r>
      <w:bookmarkEnd w:id="7"/>
      <w:bookmarkEnd w:id="8"/>
      <w:bookmarkEnd w:id="9"/>
      <w:bookmarkEnd w:id="10"/>
      <w:bookmarkEnd w:id="11"/>
    </w:p>
    <w:p w14:paraId="64A6EFDC" w14:textId="77777777" w:rsidR="007D1496" w:rsidRPr="00682EC6" w:rsidRDefault="001B7673" w:rsidP="00E4125D">
      <w:pPr>
        <w:pStyle w:val="Heading3"/>
      </w:pPr>
      <w:bookmarkStart w:id="12" w:name="_Toc148621193"/>
      <w:bookmarkStart w:id="13" w:name="_Toc4416604"/>
      <w:bookmarkStart w:id="14" w:name="_Toc4416898"/>
      <w:bookmarkStart w:id="15" w:name="_Toc4416947"/>
      <w:bookmarkStart w:id="16" w:name="_Ref4423258"/>
      <w:bookmarkStart w:id="17" w:name="_Toc447725742"/>
      <w:r w:rsidRPr="00682EC6">
        <w:t xml:space="preserve">Identifikácia </w:t>
      </w:r>
      <w:r w:rsidR="00D73473" w:rsidRPr="00682EC6">
        <w:t>verejného obstarávateľa</w:t>
      </w:r>
      <w:bookmarkEnd w:id="12"/>
      <w:r w:rsidR="00B53367" w:rsidRPr="00682EC6">
        <w:t xml:space="preserve"> </w:t>
      </w:r>
      <w:bookmarkEnd w:id="13"/>
      <w:bookmarkEnd w:id="14"/>
      <w:bookmarkEnd w:id="15"/>
      <w:bookmarkEnd w:id="16"/>
      <w:bookmarkEnd w:id="17"/>
    </w:p>
    <w:p w14:paraId="734CC9B3" w14:textId="77777777" w:rsidR="00BF09B9" w:rsidRPr="00682EC6" w:rsidRDefault="00785BCA" w:rsidP="00473971">
      <w:pPr>
        <w:ind w:left="3261" w:hanging="2552"/>
        <w:rPr>
          <w:b/>
          <w:bCs/>
        </w:rPr>
      </w:pPr>
      <w:bookmarkStart w:id="18" w:name="_Hlk5992564"/>
      <w:bookmarkStart w:id="19" w:name="_Toc447725746"/>
      <w:r w:rsidRPr="00682EC6">
        <w:t>Názov:</w:t>
      </w:r>
      <w:r w:rsidRPr="00682EC6">
        <w:tab/>
      </w:r>
      <w:r w:rsidR="006E2E81" w:rsidRPr="00682EC6">
        <w:rPr>
          <w:b/>
          <w:bCs/>
        </w:rPr>
        <w:t>Mesto Spišská Nová Ves</w:t>
      </w:r>
    </w:p>
    <w:p w14:paraId="63E2BEC1" w14:textId="77777777" w:rsidR="00B63BC3" w:rsidRPr="00682EC6" w:rsidRDefault="00785BCA" w:rsidP="006E2E81">
      <w:pPr>
        <w:ind w:left="3261" w:hanging="2552"/>
      </w:pPr>
      <w:r w:rsidRPr="00682EC6">
        <w:t>Sídlo:</w:t>
      </w:r>
      <w:r w:rsidRPr="00682EC6">
        <w:tab/>
      </w:r>
      <w:r w:rsidR="006E2E81" w:rsidRPr="00682EC6">
        <w:t>Radničné námestie 7, Spišská Nová Ves 052</w:t>
      </w:r>
      <w:r w:rsidR="00863672" w:rsidRPr="00682EC6">
        <w:t xml:space="preserve"> </w:t>
      </w:r>
      <w:r w:rsidR="006E2E81" w:rsidRPr="00682EC6">
        <w:t>01</w:t>
      </w:r>
    </w:p>
    <w:p w14:paraId="0CBCCD28" w14:textId="77777777" w:rsidR="00D564C9" w:rsidRPr="00682EC6" w:rsidRDefault="00785BCA" w:rsidP="00473971">
      <w:pPr>
        <w:ind w:left="3261" w:hanging="2552"/>
      </w:pPr>
      <w:r w:rsidRPr="00682EC6">
        <w:t>Štatutárny orgán/štatutár:</w:t>
      </w:r>
      <w:r w:rsidRPr="00682EC6">
        <w:tab/>
      </w:r>
      <w:r w:rsidR="006E2E81" w:rsidRPr="00682EC6">
        <w:t>Ing. Pavol Bečarik, primátor</w:t>
      </w:r>
    </w:p>
    <w:p w14:paraId="42171F3E" w14:textId="77777777" w:rsidR="00785BCA" w:rsidRPr="00682EC6" w:rsidRDefault="00785BCA" w:rsidP="00473971">
      <w:pPr>
        <w:ind w:left="3261" w:hanging="2552"/>
      </w:pPr>
      <w:r w:rsidRPr="00682EC6">
        <w:t>IČO:</w:t>
      </w:r>
      <w:r w:rsidRPr="00682EC6">
        <w:tab/>
      </w:r>
      <w:r w:rsidR="006E2E81" w:rsidRPr="00682EC6">
        <w:t>00329614</w:t>
      </w:r>
    </w:p>
    <w:bookmarkEnd w:id="18"/>
    <w:p w14:paraId="0C1671B5" w14:textId="77777777" w:rsidR="00785BCA" w:rsidRPr="00682EC6" w:rsidRDefault="00785BCA" w:rsidP="00473971">
      <w:pPr>
        <w:ind w:left="3261" w:hanging="2552"/>
      </w:pPr>
      <w:r w:rsidRPr="00682EC6">
        <w:t>DIČ:</w:t>
      </w:r>
      <w:r w:rsidRPr="00682EC6">
        <w:tab/>
      </w:r>
      <w:bookmarkStart w:id="20" w:name="_Hlk63861731"/>
      <w:r w:rsidR="00C96300" w:rsidRPr="00682EC6">
        <w:t>2020717875</w:t>
      </w:r>
    </w:p>
    <w:bookmarkEnd w:id="20"/>
    <w:p w14:paraId="5414DA9C" w14:textId="77777777" w:rsidR="0005348C" w:rsidRPr="00682EC6" w:rsidRDefault="00A259F5" w:rsidP="002655EC">
      <w:pPr>
        <w:ind w:left="3261" w:hanging="2552"/>
      </w:pPr>
      <w:r w:rsidRPr="00682EC6">
        <w:t xml:space="preserve">URL: </w:t>
      </w:r>
      <w:r w:rsidRPr="00682EC6">
        <w:tab/>
      </w:r>
      <w:r w:rsidR="006E2E81" w:rsidRPr="00682EC6">
        <w:t>https://www.spisskanovaves.eu/</w:t>
      </w:r>
    </w:p>
    <w:p w14:paraId="3F1372CE" w14:textId="77777777" w:rsidR="00785BCA" w:rsidRPr="00682EC6" w:rsidRDefault="00785BCA" w:rsidP="00473971">
      <w:pPr>
        <w:ind w:left="709"/>
      </w:pPr>
      <w:r w:rsidRPr="00682EC6">
        <w:t xml:space="preserve">(ďalej </w:t>
      </w:r>
      <w:r w:rsidR="00786105" w:rsidRPr="00682EC6">
        <w:t>aj ako</w:t>
      </w:r>
      <w:r w:rsidRPr="00682EC6">
        <w:t xml:space="preserve"> „</w:t>
      </w:r>
      <w:bookmarkStart w:id="21" w:name="_Hlk519071869"/>
      <w:r w:rsidR="0045160F" w:rsidRPr="00682EC6">
        <w:rPr>
          <w:b/>
        </w:rPr>
        <w:t xml:space="preserve">Verejný </w:t>
      </w:r>
      <w:r w:rsidRPr="00682EC6">
        <w:rPr>
          <w:b/>
        </w:rPr>
        <w:t>obstarávateľ</w:t>
      </w:r>
      <w:bookmarkEnd w:id="21"/>
      <w:r w:rsidRPr="00682EC6">
        <w:t>“)</w:t>
      </w:r>
    </w:p>
    <w:p w14:paraId="68282465" w14:textId="77777777" w:rsidR="003F1BB1" w:rsidRPr="00682EC6" w:rsidRDefault="00CD1232" w:rsidP="00473971">
      <w:pPr>
        <w:ind w:left="709"/>
      </w:pPr>
      <w:r w:rsidRPr="00682EC6">
        <w:t>Proces Verejného obstarávania pre Verejného obstarávateľa zabezpečuje</w:t>
      </w:r>
      <w:r w:rsidR="003F1BB1" w:rsidRPr="00682EC6">
        <w:t>:</w:t>
      </w:r>
    </w:p>
    <w:p w14:paraId="6709358B" w14:textId="77777777" w:rsidR="00AE4840" w:rsidRPr="00682EC6" w:rsidRDefault="00AE4840" w:rsidP="00AE4840">
      <w:pPr>
        <w:ind w:left="3261" w:hanging="2552"/>
      </w:pPr>
      <w:r w:rsidRPr="00682EC6">
        <w:t xml:space="preserve">Obchodné meno: </w:t>
      </w:r>
      <w:r w:rsidRPr="00682EC6">
        <w:tab/>
      </w:r>
      <w:r w:rsidRPr="00682EC6">
        <w:rPr>
          <w:b/>
          <w:bCs/>
        </w:rPr>
        <w:t>Tatra Tender s.r.o.</w:t>
      </w:r>
    </w:p>
    <w:p w14:paraId="67580330" w14:textId="77777777" w:rsidR="00AE4840" w:rsidRPr="00682EC6" w:rsidRDefault="00AE4840" w:rsidP="00AE4840">
      <w:pPr>
        <w:ind w:left="3261" w:hanging="2552"/>
      </w:pPr>
      <w:r w:rsidRPr="00682EC6">
        <w:t>Sídlo:</w:t>
      </w:r>
      <w:r w:rsidRPr="00682EC6">
        <w:tab/>
        <w:t>Krčméryho 16, 811 04 Bratislava, Slovenská republika</w:t>
      </w:r>
    </w:p>
    <w:p w14:paraId="367F45A5" w14:textId="77777777" w:rsidR="00AE4840" w:rsidRPr="00682EC6" w:rsidRDefault="00AE4840" w:rsidP="00AE4840">
      <w:pPr>
        <w:ind w:left="3261" w:hanging="2552"/>
      </w:pPr>
      <w:r w:rsidRPr="00682EC6">
        <w:t>Štatutárny zástupca:</w:t>
      </w:r>
      <w:r w:rsidRPr="00682EC6">
        <w:tab/>
        <w:t xml:space="preserve">Mgr. Vladimír Oros, konateľ </w:t>
      </w:r>
    </w:p>
    <w:p w14:paraId="4B9F926C" w14:textId="77777777" w:rsidR="00AE4840" w:rsidRPr="00682EC6" w:rsidRDefault="00AE4840" w:rsidP="00AE4840">
      <w:pPr>
        <w:ind w:left="3261" w:hanging="2552"/>
      </w:pPr>
      <w:r w:rsidRPr="00682EC6">
        <w:t>IČO:</w:t>
      </w:r>
      <w:r w:rsidRPr="00682EC6">
        <w:tab/>
        <w:t>44 119 313</w:t>
      </w:r>
    </w:p>
    <w:p w14:paraId="43C11E03" w14:textId="77777777" w:rsidR="00AE4840" w:rsidRPr="00682EC6" w:rsidRDefault="00AE4840" w:rsidP="00AE4840">
      <w:pPr>
        <w:ind w:left="3261" w:hanging="2552"/>
      </w:pPr>
      <w:r w:rsidRPr="00682EC6">
        <w:t>zapísaný:</w:t>
      </w:r>
      <w:r w:rsidRPr="00682EC6">
        <w:tab/>
        <w:t>v Obchodnom registri Okresného súdu Bratislava I, oddiel: Sro, vložka číslo 51980/B</w:t>
      </w:r>
    </w:p>
    <w:p w14:paraId="62A93EB1" w14:textId="77777777" w:rsidR="006E2E81" w:rsidRPr="00682EC6" w:rsidRDefault="006E2E81" w:rsidP="006E2E81">
      <w:pPr>
        <w:spacing w:after="0"/>
        <w:ind w:left="3261" w:hanging="2552"/>
      </w:pPr>
      <w:r w:rsidRPr="00682EC6">
        <w:t xml:space="preserve">Osoba zodpovedná </w:t>
      </w:r>
    </w:p>
    <w:p w14:paraId="11D6F1D5" w14:textId="77777777" w:rsidR="006E2E81" w:rsidRPr="00682EC6" w:rsidRDefault="006E2E81" w:rsidP="00AE4840">
      <w:pPr>
        <w:ind w:left="3261" w:hanging="2552"/>
      </w:pPr>
      <w:r w:rsidRPr="00682EC6">
        <w:t>za postup:</w:t>
      </w:r>
      <w:r w:rsidRPr="00682EC6">
        <w:tab/>
        <w:t>JUDr. Tomáš Uríček</w:t>
      </w:r>
    </w:p>
    <w:p w14:paraId="7E083092" w14:textId="77777777" w:rsidR="00785BCA" w:rsidRPr="00682EC6"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48621194"/>
      <w:r w:rsidRPr="00682EC6">
        <w:t>Stručný opis predmetu zákazky a CPV kódy</w:t>
      </w:r>
      <w:bookmarkEnd w:id="22"/>
      <w:bookmarkEnd w:id="23"/>
      <w:bookmarkEnd w:id="24"/>
      <w:bookmarkEnd w:id="25"/>
      <w:bookmarkEnd w:id="26"/>
      <w:bookmarkEnd w:id="27"/>
    </w:p>
    <w:p w14:paraId="1B3C5A16" w14:textId="3622B206" w:rsidR="00FA4F83" w:rsidRPr="00682EC6" w:rsidRDefault="00B278D4" w:rsidP="00682EC6">
      <w:pPr>
        <w:pStyle w:val="Heading4"/>
        <w:rPr>
          <w:rFonts w:ascii="Cambria" w:hAnsi="Cambria"/>
        </w:rPr>
      </w:pPr>
      <w:r w:rsidRPr="00682EC6">
        <w:rPr>
          <w:rFonts w:ascii="Cambria" w:hAnsi="Cambria"/>
        </w:rPr>
        <w:t>Predmetom Verejného obstarávania je výber doprav</w:t>
      </w:r>
      <w:ins w:id="28" w:author="Tomas Uricek" w:date="2023-11-13T09:15:00Z">
        <w:r w:rsidR="00531A52">
          <w:rPr>
            <w:rFonts w:ascii="Cambria" w:hAnsi="Cambria"/>
          </w:rPr>
          <w:t>c</w:t>
        </w:r>
      </w:ins>
      <w:r w:rsidR="006E2E81" w:rsidRPr="00682EC6">
        <w:rPr>
          <w:rFonts w:ascii="Cambria" w:hAnsi="Cambria"/>
        </w:rPr>
        <w:t>u</w:t>
      </w:r>
      <w:r w:rsidRPr="00682EC6">
        <w:rPr>
          <w:rFonts w:ascii="Cambria" w:hAnsi="Cambria"/>
        </w:rPr>
        <w:t xml:space="preserve"> pre zabezpečenie bezpečných, efektívnych a kvalitných dopravných služieb </w:t>
      </w:r>
      <w:r w:rsidR="00D52732" w:rsidRPr="00682EC6">
        <w:rPr>
          <w:rFonts w:ascii="Cambria" w:hAnsi="Cambria"/>
        </w:rPr>
        <w:t xml:space="preserve">v pravidelnej mestskej doprave </w:t>
      </w:r>
      <w:r w:rsidRPr="00682EC6">
        <w:rPr>
          <w:rFonts w:ascii="Cambria" w:hAnsi="Cambria"/>
        </w:rPr>
        <w:t xml:space="preserve">podľa potrieb dopravnej obslužnosti </w:t>
      </w:r>
      <w:r w:rsidR="006E2E81" w:rsidRPr="00682EC6">
        <w:rPr>
          <w:rFonts w:ascii="Cambria" w:hAnsi="Cambria"/>
        </w:rPr>
        <w:t xml:space="preserve">záujmového </w:t>
      </w:r>
      <w:r w:rsidRPr="00682EC6">
        <w:rPr>
          <w:rFonts w:ascii="Cambria" w:hAnsi="Cambria"/>
        </w:rPr>
        <w:t xml:space="preserve">územia </w:t>
      </w:r>
      <w:r w:rsidR="006E2E81" w:rsidRPr="00682EC6">
        <w:rPr>
          <w:rFonts w:ascii="Cambria" w:hAnsi="Cambria"/>
        </w:rPr>
        <w:t>Mesta Spišská Nová Ves</w:t>
      </w:r>
      <w:r w:rsidRPr="00682EC6">
        <w:rPr>
          <w:rFonts w:ascii="Cambria" w:hAnsi="Cambria"/>
        </w:rPr>
        <w:t xml:space="preserve">. </w:t>
      </w:r>
    </w:p>
    <w:p w14:paraId="7558BA02" w14:textId="77777777" w:rsidR="00785BCA" w:rsidRPr="00682EC6" w:rsidRDefault="00404E66" w:rsidP="00682EC6">
      <w:pPr>
        <w:pStyle w:val="Heading4"/>
        <w:rPr>
          <w:rFonts w:ascii="Cambria" w:hAnsi="Cambria"/>
        </w:rPr>
      </w:pPr>
      <w:r w:rsidRPr="00682EC6">
        <w:rPr>
          <w:rFonts w:ascii="Cambria" w:hAnsi="Cambria"/>
        </w:rPr>
        <w:t xml:space="preserve">Hlavný kód </w:t>
      </w:r>
      <w:r w:rsidR="00785BCA" w:rsidRPr="00682EC6">
        <w:rPr>
          <w:rFonts w:ascii="Cambria" w:hAnsi="Cambria"/>
        </w:rPr>
        <w:t>CPV:</w:t>
      </w:r>
    </w:p>
    <w:p w14:paraId="67E4CB85" w14:textId="77777777" w:rsidR="00E95DCE" w:rsidRPr="00682EC6" w:rsidRDefault="007B4106" w:rsidP="00427C68">
      <w:pPr>
        <w:ind w:left="3261" w:hanging="2552"/>
      </w:pPr>
      <w:r w:rsidRPr="00682EC6">
        <w:t>60112000-6 Služby verejnej cestnej dopravy</w:t>
      </w:r>
    </w:p>
    <w:p w14:paraId="4F60A3A1" w14:textId="77777777" w:rsidR="00E95DCE" w:rsidRPr="00682EC6" w:rsidRDefault="00E95DCE" w:rsidP="00682EC6">
      <w:pPr>
        <w:pStyle w:val="Heading4"/>
        <w:rPr>
          <w:rFonts w:ascii="Cambria" w:hAnsi="Cambria"/>
        </w:rPr>
      </w:pPr>
      <w:bookmarkStart w:id="29" w:name="_Toc487700724"/>
      <w:bookmarkStart w:id="30" w:name="_Toc4416606"/>
      <w:bookmarkStart w:id="31" w:name="_Toc4416900"/>
      <w:bookmarkStart w:id="32" w:name="_Toc4416949"/>
      <w:r w:rsidRPr="00682EC6">
        <w:rPr>
          <w:rFonts w:ascii="Cambria" w:hAnsi="Cambria"/>
        </w:rPr>
        <w:t xml:space="preserve">Podrobné vymedzenie predmetu zákazky </w:t>
      </w:r>
      <w:r w:rsidR="007B4106" w:rsidRPr="00682EC6">
        <w:rPr>
          <w:rFonts w:ascii="Cambria" w:hAnsi="Cambria"/>
        </w:rPr>
        <w:t xml:space="preserve">a bližšie podmienky plnenia (požiadavky na predmet zákazky) sú bližšie definované zmluvou a prílohami zmluvy, ktoré spolu tvoria Prílohu </w:t>
      </w:r>
      <w:r w:rsidR="00BA0C6D" w:rsidRPr="00682EC6">
        <w:rPr>
          <w:rFonts w:ascii="Cambria" w:hAnsi="Cambria"/>
        </w:rPr>
        <w:t>B</w:t>
      </w:r>
      <w:r w:rsidR="007B4106" w:rsidRPr="00682EC6">
        <w:rPr>
          <w:rFonts w:ascii="Cambria" w:hAnsi="Cambria"/>
        </w:rPr>
        <w:t>1 týchto súťažných podkladov</w:t>
      </w:r>
      <w:r w:rsidRPr="00682EC6">
        <w:rPr>
          <w:rFonts w:ascii="Cambria" w:hAnsi="Cambria"/>
        </w:rPr>
        <w:t>.</w:t>
      </w:r>
    </w:p>
    <w:p w14:paraId="49722A0F" w14:textId="77777777" w:rsidR="00785BCA" w:rsidRPr="00682EC6" w:rsidRDefault="006E2E81" w:rsidP="00E4125D">
      <w:pPr>
        <w:pStyle w:val="Heading3"/>
      </w:pPr>
      <w:bookmarkStart w:id="33" w:name="_Toc148621195"/>
      <w:bookmarkEnd w:id="29"/>
      <w:bookmarkEnd w:id="30"/>
      <w:bookmarkEnd w:id="31"/>
      <w:bookmarkEnd w:id="32"/>
      <w:r w:rsidRPr="00682EC6">
        <w:t>Odôvodnenie nerozdelenia zákazky</w:t>
      </w:r>
      <w:bookmarkEnd w:id="33"/>
    </w:p>
    <w:p w14:paraId="3BC461BC" w14:textId="54BB0A45" w:rsidR="00AC20ED" w:rsidRPr="00682EC6" w:rsidRDefault="00BB79AF" w:rsidP="00682EC6">
      <w:pPr>
        <w:pStyle w:val="Heading4"/>
        <w:rPr>
          <w:rFonts w:ascii="Cambria" w:hAnsi="Cambria"/>
        </w:rPr>
      </w:pPr>
      <w:bookmarkStart w:id="34" w:name="_Hlk5992643"/>
      <w:bookmarkStart w:id="35" w:name="_Toc487700725"/>
      <w:bookmarkStart w:id="36" w:name="_Toc4416607"/>
      <w:bookmarkStart w:id="37" w:name="_Toc4416901"/>
      <w:bookmarkStart w:id="38" w:name="_Toc4416950"/>
      <w:r w:rsidRPr="00682EC6">
        <w:rPr>
          <w:rFonts w:ascii="Cambria" w:hAnsi="Cambria"/>
        </w:rPr>
        <w:t xml:space="preserve">Zabezpečenie služieb vo verejnom záujme v mestskej autobusovej doprave je vykonávané v jednom dopravnom regióne, a to na území mesta Spišská Nová Ves s prípadným rozšírením do definovaného záujmového územia mesta. Mestská hromadná doprava predstavuje logický dopravný celok, ktorého výsledkom je funkčná dopravná obslužnosť daného územia podľa potrieb obyvateľstva. </w:t>
      </w:r>
      <w:r w:rsidR="00505FF2" w:rsidRPr="00682EC6">
        <w:rPr>
          <w:rFonts w:ascii="Cambria" w:hAnsi="Cambria"/>
        </w:rPr>
        <w:t xml:space="preserve">Vozidlá zabezpečujúce </w:t>
      </w:r>
      <w:r w:rsidRPr="00682EC6">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682EC6" w:rsidRDefault="00785BCA" w:rsidP="00E4125D">
      <w:pPr>
        <w:pStyle w:val="Heading3"/>
      </w:pPr>
      <w:bookmarkStart w:id="39" w:name="_Toc148621196"/>
      <w:bookmarkEnd w:id="34"/>
      <w:r w:rsidRPr="00682EC6">
        <w:t>Zdroj fina</w:t>
      </w:r>
      <w:r w:rsidR="00C5338A" w:rsidRPr="00682EC6">
        <w:t>n</w:t>
      </w:r>
      <w:r w:rsidRPr="00682EC6">
        <w:t>čných prostriedkov</w:t>
      </w:r>
      <w:bookmarkEnd w:id="35"/>
      <w:bookmarkEnd w:id="36"/>
      <w:bookmarkEnd w:id="37"/>
      <w:bookmarkEnd w:id="38"/>
      <w:bookmarkEnd w:id="39"/>
    </w:p>
    <w:p w14:paraId="54436E92" w14:textId="77777777" w:rsidR="005C7431" w:rsidRPr="00682EC6" w:rsidRDefault="007B4106" w:rsidP="00682EC6">
      <w:pPr>
        <w:pStyle w:val="Heading4"/>
        <w:rPr>
          <w:rFonts w:ascii="Cambria" w:hAnsi="Cambria"/>
        </w:rPr>
      </w:pPr>
      <w:bookmarkStart w:id="40" w:name="_Hlk5983088"/>
      <w:r w:rsidRPr="00682EC6">
        <w:rPr>
          <w:rFonts w:ascii="Cambria" w:hAnsi="Cambria"/>
        </w:rPr>
        <w:lastRenderedPageBreak/>
        <w:t xml:space="preserve">Predmet zákazky bude financovaný z vlastných prostriedkov </w:t>
      </w:r>
      <w:r w:rsidR="00351569" w:rsidRPr="00682EC6">
        <w:rPr>
          <w:rFonts w:ascii="Cambria" w:hAnsi="Cambria"/>
        </w:rPr>
        <w:t xml:space="preserve">Verejného </w:t>
      </w:r>
      <w:r w:rsidRPr="00682EC6">
        <w:rPr>
          <w:rFonts w:ascii="Cambria" w:hAnsi="Cambria"/>
        </w:rPr>
        <w:t>obstarávateľa</w:t>
      </w:r>
      <w:r w:rsidR="005C7431" w:rsidRPr="00682EC6">
        <w:rPr>
          <w:rFonts w:ascii="Cambria" w:hAnsi="Cambria"/>
        </w:rPr>
        <w:t>.</w:t>
      </w:r>
    </w:p>
    <w:p w14:paraId="39F5C58F" w14:textId="77777777" w:rsidR="00267B50" w:rsidRPr="00682EC6" w:rsidRDefault="00267B50" w:rsidP="00E4125D">
      <w:pPr>
        <w:pStyle w:val="Heading3"/>
      </w:pPr>
      <w:bookmarkStart w:id="41" w:name="_Toc522635378"/>
      <w:bookmarkStart w:id="42" w:name="_Toc525293192"/>
      <w:bookmarkStart w:id="43" w:name="_Toc4416608"/>
      <w:bookmarkStart w:id="44" w:name="_Toc4416902"/>
      <w:bookmarkStart w:id="45" w:name="_Toc4416951"/>
      <w:bookmarkStart w:id="46" w:name="_Toc148621197"/>
      <w:bookmarkEnd w:id="40"/>
      <w:bookmarkEnd w:id="41"/>
      <w:bookmarkEnd w:id="42"/>
      <w:r w:rsidRPr="00682EC6">
        <w:t>Zmluva</w:t>
      </w:r>
      <w:bookmarkEnd w:id="19"/>
      <w:bookmarkEnd w:id="43"/>
      <w:bookmarkEnd w:id="44"/>
      <w:bookmarkEnd w:id="45"/>
      <w:bookmarkEnd w:id="46"/>
    </w:p>
    <w:p w14:paraId="24A8D5B8" w14:textId="77777777" w:rsidR="00CD60A2" w:rsidRPr="00682EC6" w:rsidRDefault="00611121" w:rsidP="00682EC6">
      <w:pPr>
        <w:pStyle w:val="Heading4"/>
        <w:rPr>
          <w:rFonts w:ascii="Cambria" w:hAnsi="Cambria"/>
        </w:rPr>
      </w:pPr>
      <w:bookmarkStart w:id="47" w:name="_Toc447725747"/>
      <w:bookmarkStart w:id="48" w:name="_Toc4416609"/>
      <w:bookmarkStart w:id="49" w:name="_Toc4416903"/>
      <w:bookmarkStart w:id="50" w:name="_Toc4416952"/>
      <w:r w:rsidRPr="00682EC6">
        <w:rPr>
          <w:rFonts w:ascii="Cambria" w:hAnsi="Cambria"/>
        </w:rPr>
        <w:t xml:space="preserve">Výsledkom </w:t>
      </w:r>
      <w:r w:rsidR="00CD60A2" w:rsidRPr="00682EC6">
        <w:rPr>
          <w:rFonts w:ascii="Cambria" w:hAnsi="Cambria"/>
        </w:rPr>
        <w:t xml:space="preserve">Verejného obstarávania bude Zmluva o službách vo verejnom záujme v </w:t>
      </w:r>
      <w:r w:rsidR="006E2E81" w:rsidRPr="00682EC6">
        <w:rPr>
          <w:rFonts w:ascii="Cambria" w:hAnsi="Cambria"/>
        </w:rPr>
        <w:t>mestskej</w:t>
      </w:r>
      <w:r w:rsidR="00CD60A2" w:rsidRPr="00682EC6">
        <w:rPr>
          <w:rFonts w:ascii="Cambria" w:hAnsi="Cambria"/>
        </w:rPr>
        <w:t xml:space="preserve"> pravidelnej autobusovej doprave</w:t>
      </w:r>
      <w:r w:rsidR="00DA52CF" w:rsidRPr="00682EC6">
        <w:rPr>
          <w:rFonts w:ascii="Cambria" w:hAnsi="Cambria"/>
        </w:rPr>
        <w:t xml:space="preserve"> podľa vzoru Prílohy B1 týchto súťažných podkladov</w:t>
      </w:r>
      <w:r w:rsidR="00CD60A2" w:rsidRPr="00682EC6">
        <w:rPr>
          <w:rFonts w:ascii="Cambria" w:hAnsi="Cambria"/>
        </w:rPr>
        <w:t>.</w:t>
      </w:r>
    </w:p>
    <w:p w14:paraId="7C1BB45B" w14:textId="77777777" w:rsidR="00AC20ED" w:rsidRPr="00682EC6" w:rsidRDefault="00AC20ED" w:rsidP="00682EC6">
      <w:pPr>
        <w:pStyle w:val="Heading4"/>
        <w:rPr>
          <w:rFonts w:ascii="Cambria" w:hAnsi="Cambria"/>
        </w:rPr>
      </w:pPr>
      <w:r w:rsidRPr="00682EC6">
        <w:rPr>
          <w:rFonts w:ascii="Cambria" w:hAnsi="Cambria"/>
        </w:rPr>
        <w:t xml:space="preserve">Obsah </w:t>
      </w:r>
      <w:r w:rsidR="001C5F04" w:rsidRPr="00682EC6">
        <w:rPr>
          <w:rFonts w:ascii="Cambria" w:hAnsi="Cambria"/>
        </w:rPr>
        <w:t>zml</w:t>
      </w:r>
      <w:r w:rsidR="00273148" w:rsidRPr="00682EC6">
        <w:rPr>
          <w:rFonts w:ascii="Cambria" w:hAnsi="Cambria"/>
        </w:rPr>
        <w:t>uvy</w:t>
      </w:r>
      <w:r w:rsidRPr="00682EC6">
        <w:rPr>
          <w:rFonts w:ascii="Cambria" w:hAnsi="Cambria"/>
        </w:rPr>
        <w:t xml:space="preserve"> bude zodpovedať podmienkam stanoveným v týchto súťažných podkladoch</w:t>
      </w:r>
      <w:r w:rsidR="005C7431" w:rsidRPr="00682EC6">
        <w:rPr>
          <w:rFonts w:ascii="Cambria" w:hAnsi="Cambria"/>
        </w:rPr>
        <w:t xml:space="preserve">                                    </w:t>
      </w:r>
      <w:r w:rsidRPr="00682EC6">
        <w:rPr>
          <w:rFonts w:ascii="Cambria" w:hAnsi="Cambria"/>
        </w:rPr>
        <w:t>a v ponuke úspešného uchádzača.</w:t>
      </w:r>
    </w:p>
    <w:p w14:paraId="4DE2EFF5" w14:textId="77777777" w:rsidR="00AE3791" w:rsidRPr="00682EC6" w:rsidRDefault="00AE3791" w:rsidP="00E4125D">
      <w:pPr>
        <w:pStyle w:val="Heading3"/>
      </w:pPr>
      <w:bookmarkStart w:id="51" w:name="_Toc102737452"/>
      <w:bookmarkStart w:id="52" w:name="_Toc102737453"/>
      <w:bookmarkStart w:id="53" w:name="_Toc102737454"/>
      <w:bookmarkStart w:id="54" w:name="_Toc102737455"/>
      <w:bookmarkStart w:id="55" w:name="_Toc102737456"/>
      <w:bookmarkStart w:id="56" w:name="_Toc102737457"/>
      <w:bookmarkStart w:id="57" w:name="_Toc102737458"/>
      <w:bookmarkStart w:id="58" w:name="_Toc447725748"/>
      <w:bookmarkStart w:id="59" w:name="_Toc4416610"/>
      <w:bookmarkStart w:id="60" w:name="_Toc4416904"/>
      <w:bookmarkStart w:id="61" w:name="_Toc4416953"/>
      <w:bookmarkStart w:id="62" w:name="_Toc148621198"/>
      <w:bookmarkEnd w:id="47"/>
      <w:bookmarkEnd w:id="48"/>
      <w:bookmarkEnd w:id="49"/>
      <w:bookmarkEnd w:id="50"/>
      <w:bookmarkEnd w:id="51"/>
      <w:bookmarkEnd w:id="52"/>
      <w:bookmarkEnd w:id="53"/>
      <w:bookmarkEnd w:id="54"/>
      <w:bookmarkEnd w:id="55"/>
      <w:bookmarkEnd w:id="56"/>
      <w:bookmarkEnd w:id="57"/>
      <w:r w:rsidRPr="00682EC6">
        <w:t>Oprávnení uchádzači</w:t>
      </w:r>
      <w:bookmarkEnd w:id="58"/>
      <w:bookmarkEnd w:id="59"/>
      <w:bookmarkEnd w:id="60"/>
      <w:bookmarkEnd w:id="61"/>
      <w:bookmarkEnd w:id="62"/>
    </w:p>
    <w:p w14:paraId="161C6F3C" w14:textId="77777777" w:rsidR="00414230" w:rsidRPr="00682EC6" w:rsidRDefault="00D74F88" w:rsidP="00682EC6">
      <w:pPr>
        <w:pStyle w:val="Heading4"/>
        <w:rPr>
          <w:rFonts w:ascii="Cambria" w:hAnsi="Cambria"/>
        </w:rPr>
      </w:pPr>
      <w:r w:rsidRPr="00682EC6">
        <w:rPr>
          <w:rFonts w:ascii="Cambria" w:hAnsi="Cambria"/>
        </w:rPr>
        <w:t>Ponuku môžu predkladať fyzické</w:t>
      </w:r>
      <w:r w:rsidR="00FC48EA" w:rsidRPr="00682EC6">
        <w:rPr>
          <w:rFonts w:ascii="Cambria" w:hAnsi="Cambria"/>
        </w:rPr>
        <w:t xml:space="preserve"> osoby</w:t>
      </w:r>
      <w:r w:rsidRPr="00682EC6">
        <w:rPr>
          <w:rFonts w:ascii="Cambria" w:hAnsi="Cambria"/>
        </w:rPr>
        <w:t xml:space="preserve">, právnické osoby alebo skupina fyzických alebo právnických osôb, vystupujúcich voči </w:t>
      </w:r>
      <w:r w:rsidR="00A04C69" w:rsidRPr="00682EC6">
        <w:rPr>
          <w:rFonts w:ascii="Cambria" w:hAnsi="Cambria"/>
        </w:rPr>
        <w:t>Verejn</w:t>
      </w:r>
      <w:r w:rsidRPr="00682EC6">
        <w:rPr>
          <w:rFonts w:ascii="Cambria" w:hAnsi="Cambria"/>
        </w:rPr>
        <w:t>ému obstarávateľovi spoločne</w:t>
      </w:r>
      <w:r w:rsidR="00ED40DA" w:rsidRPr="00682EC6">
        <w:rPr>
          <w:rFonts w:ascii="Cambria" w:hAnsi="Cambria"/>
        </w:rPr>
        <w:t xml:space="preserve"> (ďalej aj ako „</w:t>
      </w:r>
      <w:bookmarkStart w:id="63" w:name="_Hlk519072534"/>
      <w:r w:rsidR="00ED40DA" w:rsidRPr="00682EC6">
        <w:rPr>
          <w:rFonts w:ascii="Cambria" w:hAnsi="Cambria"/>
          <w:b/>
        </w:rPr>
        <w:t>Skupina dodávateľov</w:t>
      </w:r>
      <w:bookmarkEnd w:id="63"/>
      <w:r w:rsidR="00ED40DA" w:rsidRPr="00682EC6">
        <w:rPr>
          <w:rFonts w:ascii="Cambria" w:hAnsi="Cambria"/>
        </w:rPr>
        <w:t>“)</w:t>
      </w:r>
      <w:r w:rsidR="00023E6E" w:rsidRPr="00682EC6">
        <w:rPr>
          <w:rFonts w:ascii="Cambria" w:hAnsi="Cambria"/>
        </w:rPr>
        <w:t>.</w:t>
      </w:r>
      <w:r w:rsidR="00414230" w:rsidRPr="00682EC6">
        <w:rPr>
          <w:rFonts w:ascii="Cambria" w:hAnsi="Cambria"/>
        </w:rPr>
        <w:t xml:space="preserve"> </w:t>
      </w:r>
    </w:p>
    <w:p w14:paraId="5BE4137B" w14:textId="77777777" w:rsidR="00F25C73" w:rsidRPr="00682EC6" w:rsidRDefault="00414230" w:rsidP="00682EC6">
      <w:pPr>
        <w:pStyle w:val="Heading4"/>
        <w:rPr>
          <w:rFonts w:ascii="Cambria" w:hAnsi="Cambria"/>
        </w:rPr>
      </w:pPr>
      <w:r w:rsidRPr="00682EC6">
        <w:rPr>
          <w:rFonts w:ascii="Cambria" w:hAnsi="Cambria"/>
        </w:rPr>
        <w:t xml:space="preserve">V prípade, </w:t>
      </w:r>
      <w:r w:rsidR="0027022D" w:rsidRPr="00682EC6">
        <w:rPr>
          <w:rFonts w:ascii="Cambria" w:hAnsi="Cambria"/>
        </w:rPr>
        <w:t xml:space="preserve">ak </w:t>
      </w:r>
      <w:r w:rsidRPr="00682EC6">
        <w:rPr>
          <w:rFonts w:ascii="Cambria" w:hAnsi="Cambria"/>
        </w:rPr>
        <w:t xml:space="preserve">je uchádzačom </w:t>
      </w:r>
      <w:r w:rsidR="00ED40DA" w:rsidRPr="00682EC6">
        <w:rPr>
          <w:rFonts w:ascii="Cambria" w:hAnsi="Cambria"/>
        </w:rPr>
        <w:t>Skupina dodávateľov</w:t>
      </w:r>
      <w:r w:rsidRPr="00682EC6">
        <w:rPr>
          <w:rFonts w:ascii="Cambria" w:hAnsi="Cambria"/>
        </w:rPr>
        <w:t xml:space="preserve">, </w:t>
      </w:r>
      <w:r w:rsidR="00C660B1" w:rsidRPr="00682EC6">
        <w:rPr>
          <w:rFonts w:ascii="Cambria" w:hAnsi="Cambria"/>
        </w:rPr>
        <w:t>ponuka musí byť podpísaná všetkými členmi Skupiny dodávateľov</w:t>
      </w:r>
      <w:r w:rsidR="000A61B8" w:rsidRPr="00682EC6">
        <w:rPr>
          <w:rFonts w:ascii="Cambria" w:hAnsi="Cambria"/>
        </w:rPr>
        <w:t>,</w:t>
      </w:r>
      <w:r w:rsidR="00C660B1" w:rsidRPr="00682EC6">
        <w:rPr>
          <w:rFonts w:ascii="Cambria" w:hAnsi="Cambria"/>
        </w:rPr>
        <w:t xml:space="preserve"> resp. za všetkých členov Skupiny dodávateľov. Zároveň je uchádzač povinný predložiť vo svojej ponuke </w:t>
      </w:r>
      <w:r w:rsidR="0062154A" w:rsidRPr="00682EC6">
        <w:rPr>
          <w:rFonts w:ascii="Cambria" w:hAnsi="Cambria"/>
        </w:rPr>
        <w:t xml:space="preserve">splnomocnenie identifikujúce člena Skupiny dodávateľov oprávneného konať </w:t>
      </w:r>
      <w:r w:rsidR="00C660B1" w:rsidRPr="00682EC6">
        <w:rPr>
          <w:rFonts w:ascii="Cambria" w:hAnsi="Cambria"/>
        </w:rPr>
        <w:t xml:space="preserve">v mene ostatných členov Skupiny dodávateľov pre účely </w:t>
      </w:r>
      <w:r w:rsidR="00891BBA" w:rsidRPr="00682EC6">
        <w:rPr>
          <w:rFonts w:ascii="Cambria" w:hAnsi="Cambria"/>
        </w:rPr>
        <w:t>tohto</w:t>
      </w:r>
      <w:r w:rsidR="00C660B1" w:rsidRPr="00682EC6">
        <w:rPr>
          <w:rFonts w:ascii="Cambria" w:hAnsi="Cambria"/>
        </w:rPr>
        <w:t xml:space="preserve"> </w:t>
      </w:r>
      <w:r w:rsidR="0062154A" w:rsidRPr="00682EC6">
        <w:rPr>
          <w:rFonts w:ascii="Cambria" w:hAnsi="Cambria"/>
        </w:rPr>
        <w:t>Verejného obstarávania</w:t>
      </w:r>
      <w:r w:rsidR="00724AE1" w:rsidRPr="00682EC6">
        <w:rPr>
          <w:rFonts w:ascii="Cambria" w:hAnsi="Cambria"/>
        </w:rPr>
        <w:t>.</w:t>
      </w:r>
    </w:p>
    <w:p w14:paraId="57CC48D9" w14:textId="77777777" w:rsidR="00A149A5" w:rsidRPr="00682EC6" w:rsidRDefault="00A149A5" w:rsidP="00682EC6">
      <w:pPr>
        <w:pStyle w:val="Heading4"/>
        <w:rPr>
          <w:rFonts w:ascii="Cambria" w:hAnsi="Cambria"/>
        </w:rPr>
      </w:pPr>
      <w:r w:rsidRPr="00682EC6">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682EC6" w:rsidRDefault="00AE3791" w:rsidP="00E4125D">
      <w:pPr>
        <w:pStyle w:val="Heading3"/>
      </w:pPr>
      <w:bookmarkStart w:id="64" w:name="_Toc447725749"/>
      <w:bookmarkStart w:id="65" w:name="_Toc4416611"/>
      <w:bookmarkStart w:id="66" w:name="_Toc4416905"/>
      <w:bookmarkStart w:id="67" w:name="_Toc4416954"/>
      <w:bookmarkStart w:id="68" w:name="_Ref4422946"/>
      <w:bookmarkStart w:id="69" w:name="_Toc148621199"/>
      <w:r w:rsidRPr="00682EC6">
        <w:t>Predloženie a obsah ponúk</w:t>
      </w:r>
      <w:bookmarkEnd w:id="64"/>
      <w:bookmarkEnd w:id="65"/>
      <w:bookmarkEnd w:id="66"/>
      <w:bookmarkEnd w:id="67"/>
      <w:bookmarkEnd w:id="68"/>
      <w:bookmarkEnd w:id="69"/>
    </w:p>
    <w:p w14:paraId="302D9A21" w14:textId="77777777" w:rsidR="00F25C73" w:rsidRPr="00682EC6" w:rsidRDefault="00FD77F0" w:rsidP="00682EC6">
      <w:pPr>
        <w:pStyle w:val="Heading4"/>
        <w:rPr>
          <w:rFonts w:ascii="Cambria" w:hAnsi="Cambria"/>
        </w:rPr>
      </w:pPr>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9829EA" w:rsidRPr="00682EC6">
        <w:rPr>
          <w:rFonts w:ascii="Cambria" w:hAnsi="Cambria"/>
        </w:rPr>
        <w:t xml:space="preserve"> </w:t>
      </w:r>
      <w:r w:rsidRPr="00682EC6">
        <w:rPr>
          <w:rFonts w:ascii="Cambria" w:hAnsi="Cambria"/>
        </w:rPr>
        <w:t xml:space="preserve">tejto časti súťažných podkladov uvedené inak, ponuka musí byť vyhotovená elektronicky v zmysle § 49 ods. 1 písm. a) </w:t>
      </w:r>
      <w:r w:rsidR="005A1935" w:rsidRPr="00682EC6">
        <w:rPr>
          <w:rFonts w:ascii="Cambria" w:hAnsi="Cambria"/>
        </w:rPr>
        <w:t>ZVO</w:t>
      </w:r>
      <w:r w:rsidRPr="00682EC6">
        <w:rPr>
          <w:rFonts w:ascii="Cambria" w:hAnsi="Cambria"/>
        </w:rPr>
        <w:t xml:space="preserve"> a vložená do systému </w:t>
      </w:r>
      <w:r w:rsidR="00E61C2C" w:rsidRPr="00682EC6">
        <w:rPr>
          <w:rFonts w:ascii="Cambria" w:hAnsi="Cambria"/>
        </w:rPr>
        <w:t>JOSEPHINE</w:t>
      </w:r>
      <w:r w:rsidRPr="00682EC6">
        <w:rPr>
          <w:rFonts w:ascii="Cambria" w:hAnsi="Cambria"/>
        </w:rPr>
        <w:t xml:space="preserve"> </w:t>
      </w:r>
      <w:r w:rsidR="00891BBA" w:rsidRPr="00682EC6">
        <w:rPr>
          <w:rFonts w:ascii="Cambria" w:hAnsi="Cambria"/>
        </w:rPr>
        <w:t xml:space="preserve">v súlade s pravidlami podľa bodu </w:t>
      </w:r>
      <w:r w:rsidR="00087BC0" w:rsidRPr="00682EC6">
        <w:rPr>
          <w:rFonts w:ascii="Cambria" w:hAnsi="Cambria"/>
        </w:rPr>
        <w:fldChar w:fldCharType="begin"/>
      </w:r>
      <w:r w:rsidR="00087BC0" w:rsidRPr="00682EC6">
        <w:rPr>
          <w:rFonts w:ascii="Cambria" w:hAnsi="Cambria"/>
        </w:rPr>
        <w:instrText xml:space="preserve"> REF _Ref4422409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19</w:t>
      </w:r>
      <w:r w:rsidR="00087BC0" w:rsidRPr="00682EC6">
        <w:rPr>
          <w:rFonts w:ascii="Cambria" w:hAnsi="Cambria"/>
        </w:rPr>
        <w:fldChar w:fldCharType="end"/>
      </w:r>
      <w:r w:rsidR="00F25C73" w:rsidRPr="00682EC6">
        <w:rPr>
          <w:rFonts w:ascii="Cambria" w:hAnsi="Cambria"/>
        </w:rPr>
        <w:t xml:space="preserve"> tejto časti súťažných podkladov a v lehote uvedenej v bode </w:t>
      </w:r>
      <w:r w:rsidR="00087BC0" w:rsidRPr="00682EC6">
        <w:rPr>
          <w:rFonts w:ascii="Cambria" w:hAnsi="Cambria"/>
        </w:rPr>
        <w:fldChar w:fldCharType="begin"/>
      </w:r>
      <w:r w:rsidR="00087BC0" w:rsidRPr="00682EC6">
        <w:rPr>
          <w:rFonts w:ascii="Cambria" w:hAnsi="Cambria"/>
        </w:rPr>
        <w:instrText xml:space="preserve"> REF _Ref4422424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w:t>
      </w:r>
      <w:r w:rsidR="00087BC0" w:rsidRPr="00682EC6">
        <w:rPr>
          <w:rFonts w:ascii="Cambria" w:hAnsi="Cambria"/>
        </w:rPr>
        <w:fldChar w:fldCharType="end"/>
      </w:r>
      <w:r w:rsidR="00F25C73" w:rsidRPr="00682EC6">
        <w:rPr>
          <w:rFonts w:ascii="Cambria" w:hAnsi="Cambria"/>
        </w:rPr>
        <w:t xml:space="preserve"> tejto časti súťažných podkladov.</w:t>
      </w:r>
    </w:p>
    <w:p w14:paraId="607EBDC0" w14:textId="23B75A5B" w:rsidR="00A56198" w:rsidRPr="00682EC6" w:rsidRDefault="006A19BC" w:rsidP="00682EC6">
      <w:pPr>
        <w:pStyle w:val="Heading4"/>
        <w:rPr>
          <w:rFonts w:ascii="Cambria" w:hAnsi="Cambria"/>
        </w:rPr>
      </w:pPr>
      <w:bookmarkStart w:id="70" w:name="_Ref6235445"/>
      <w:del w:id="71" w:author="Tomas Uricek" w:date="2023-11-13T09:16:00Z">
        <w:r w:rsidRPr="00682EC6" w:rsidDel="00531A52">
          <w:rPr>
            <w:rFonts w:ascii="Cambria" w:hAnsi="Cambria"/>
          </w:rPr>
          <w:delText>Ponuka sa predkladá na každú časť predmetu zákazky samostatne, pričom s</w:delText>
        </w:r>
        <w:r w:rsidR="00A56198" w:rsidRPr="00682EC6" w:rsidDel="00531A52">
          <w:rPr>
            <w:rFonts w:ascii="Cambria" w:hAnsi="Cambria"/>
          </w:rPr>
          <w:delText>účasťou</w:delText>
        </w:r>
      </w:del>
      <w:ins w:id="72" w:author="Tomas Uricek" w:date="2023-11-13T09:16:00Z">
        <w:r w:rsidR="00531A52">
          <w:rPr>
            <w:rFonts w:ascii="Cambria" w:hAnsi="Cambria"/>
          </w:rPr>
          <w:t xml:space="preserve">Súčasťou </w:t>
        </w:r>
      </w:ins>
      <w:r w:rsidR="00A56198" w:rsidRPr="00682EC6">
        <w:rPr>
          <w:rFonts w:ascii="Cambria" w:hAnsi="Cambria"/>
        </w:rPr>
        <w:t xml:space="preserve"> ponuky</w:t>
      </w:r>
      <w:r w:rsidRPr="00682EC6">
        <w:rPr>
          <w:rFonts w:ascii="Cambria" w:hAnsi="Cambria"/>
        </w:rPr>
        <w:t xml:space="preserve"> </w:t>
      </w:r>
      <w:del w:id="73" w:author="Tomas Uricek" w:date="2023-11-13T09:16:00Z">
        <w:r w:rsidRPr="00682EC6" w:rsidDel="00531A52">
          <w:rPr>
            <w:rFonts w:ascii="Cambria" w:hAnsi="Cambria"/>
          </w:rPr>
          <w:delText>na každú časť predmetu zákazky</w:delText>
        </w:r>
        <w:r w:rsidR="00A56198" w:rsidRPr="00682EC6" w:rsidDel="00531A52">
          <w:rPr>
            <w:rFonts w:ascii="Cambria" w:hAnsi="Cambria"/>
          </w:rPr>
          <w:delText xml:space="preserve"> </w:delText>
        </w:r>
      </w:del>
      <w:r w:rsidR="00A56198" w:rsidRPr="00682EC6">
        <w:rPr>
          <w:rFonts w:ascii="Cambria" w:hAnsi="Cambria"/>
        </w:rPr>
        <w:t>musia byť nasledujúce doklady / dokumenty:</w:t>
      </w:r>
      <w:bookmarkEnd w:id="70"/>
      <w:r w:rsidR="00A56198" w:rsidRPr="00682EC6">
        <w:rPr>
          <w:rFonts w:ascii="Cambria" w:hAnsi="Cambria"/>
        </w:rPr>
        <w:t xml:space="preserve"> </w:t>
      </w:r>
    </w:p>
    <w:p w14:paraId="79425FD0" w14:textId="77777777" w:rsidR="00A56198" w:rsidRPr="00682EC6" w:rsidRDefault="00FC48EA" w:rsidP="003651EB">
      <w:pPr>
        <w:pStyle w:val="Heading6"/>
      </w:pPr>
      <w:bookmarkStart w:id="74" w:name="_Hlk534374350"/>
      <w:r w:rsidRPr="00682EC6">
        <w:rPr>
          <w:b/>
          <w:bCs/>
        </w:rPr>
        <w:t xml:space="preserve">Úvodný </w:t>
      </w:r>
      <w:r w:rsidR="00A56198" w:rsidRPr="00682EC6">
        <w:rPr>
          <w:b/>
          <w:bCs/>
        </w:rPr>
        <w:t>list ponuky</w:t>
      </w:r>
      <w:r w:rsidR="00A56198" w:rsidRPr="00682EC6">
        <w:t xml:space="preserve"> </w:t>
      </w:r>
      <w:bookmarkEnd w:id="74"/>
      <w:r w:rsidR="000717A8" w:rsidRPr="00682EC6">
        <w:t>vypracovaný podľa vzoru</w:t>
      </w:r>
      <w:r w:rsidR="00A56198" w:rsidRPr="00682EC6">
        <w:t> Príloh</w:t>
      </w:r>
      <w:r w:rsidR="000717A8" w:rsidRPr="00682EC6">
        <w:t>y</w:t>
      </w:r>
      <w:r w:rsidR="00A56198" w:rsidRPr="00682EC6">
        <w:t xml:space="preserve"> </w:t>
      </w:r>
      <w:r w:rsidR="00B87223" w:rsidRPr="00682EC6">
        <w:t>A1</w:t>
      </w:r>
      <w:r w:rsidR="00A56198" w:rsidRPr="00682EC6">
        <w:t xml:space="preserve"> súťažných podkladov</w:t>
      </w:r>
      <w:r w:rsidR="00E543BE" w:rsidRPr="00682EC6">
        <w:t>.</w:t>
      </w:r>
    </w:p>
    <w:p w14:paraId="0262B271" w14:textId="77777777" w:rsidR="00630236" w:rsidRPr="00682EC6" w:rsidRDefault="00922426" w:rsidP="003651EB">
      <w:pPr>
        <w:pStyle w:val="Heading6"/>
      </w:pPr>
      <w:bookmarkStart w:id="75" w:name="_Ref6235423"/>
      <w:bookmarkStart w:id="76" w:name="_Ref4422667"/>
      <w:bookmarkStart w:id="77" w:name="_Ref524523915"/>
      <w:r w:rsidRPr="00682EC6">
        <w:t>Doklady a dokumenty</w:t>
      </w:r>
      <w:r w:rsidR="00665159" w:rsidRPr="00682EC6">
        <w:t>, ktorými uchádzač preukazuje splnenie podmienok účasti</w:t>
      </w:r>
      <w:r w:rsidR="00A718D2" w:rsidRPr="00682EC6">
        <w:t xml:space="preserve"> v zmysle Časti</w:t>
      </w:r>
      <w:r w:rsidR="000717A8" w:rsidRPr="00682EC6">
        <w:t xml:space="preserve"> D.</w:t>
      </w:r>
      <w:r w:rsidR="00A718D2" w:rsidRPr="00682EC6">
        <w:t xml:space="preserve"> Podmienky účasti týchto súťažných podkladov</w:t>
      </w:r>
      <w:r w:rsidR="0045452C" w:rsidRPr="00682EC6">
        <w:rPr>
          <w:szCs w:val="20"/>
        </w:rPr>
        <w:t xml:space="preserve">; </w:t>
      </w:r>
      <w:bookmarkEnd w:id="75"/>
      <w:bookmarkEnd w:id="76"/>
      <w:bookmarkEnd w:id="77"/>
    </w:p>
    <w:p w14:paraId="1F64408A" w14:textId="77777777" w:rsidR="009E22BB" w:rsidRPr="00682EC6" w:rsidRDefault="009E22BB" w:rsidP="003651EB">
      <w:pPr>
        <w:pStyle w:val="Heading6"/>
        <w:rPr>
          <w:szCs w:val="20"/>
        </w:rPr>
      </w:pPr>
      <w:bookmarkStart w:id="78" w:name="_Ref4422691"/>
      <w:bookmarkStart w:id="79" w:name="_Ref524522702"/>
      <w:bookmarkStart w:id="80" w:name="_Ref524523889"/>
      <w:r w:rsidRPr="00682EC6">
        <w:rPr>
          <w:b/>
          <w:bCs/>
        </w:rPr>
        <w:t>Doklad o zložení zábezpeky</w:t>
      </w:r>
      <w:r w:rsidRPr="00682EC6">
        <w:t xml:space="preserve"> podľa bodu </w:t>
      </w:r>
      <w:r w:rsidR="00087BC0" w:rsidRPr="00682EC6">
        <w:fldChar w:fldCharType="begin"/>
      </w:r>
      <w:r w:rsidR="00087BC0" w:rsidRPr="00682EC6">
        <w:instrText xml:space="preserve"> REF _Ref106269483 \n \h  \* MERGEFORMAT </w:instrText>
      </w:r>
      <w:r w:rsidR="00087BC0" w:rsidRPr="00682EC6">
        <w:fldChar w:fldCharType="separate"/>
      </w:r>
      <w:r w:rsidR="00E6036F" w:rsidRPr="00682EC6">
        <w:t>15</w:t>
      </w:r>
      <w:r w:rsidR="00087BC0" w:rsidRPr="00682EC6">
        <w:fldChar w:fldCharType="end"/>
      </w:r>
      <w:r w:rsidR="00F20FB9" w:rsidRPr="00682EC6">
        <w:t xml:space="preserve"> </w:t>
      </w:r>
      <w:r w:rsidRPr="00682EC6">
        <w:t xml:space="preserve">tejto časti súťažných podkladov vo forme </w:t>
      </w:r>
      <w:r w:rsidRPr="00682EC6">
        <w:rPr>
          <w:szCs w:val="20"/>
        </w:rPr>
        <w:t xml:space="preserve">ustanovenej v bode </w:t>
      </w:r>
      <w:r w:rsidR="00087BC0" w:rsidRPr="00682EC6">
        <w:fldChar w:fldCharType="begin"/>
      </w:r>
      <w:r w:rsidR="00087BC0" w:rsidRPr="00682EC6">
        <w:instrText xml:space="preserve"> REF _Ref534358796 \r \h  \* MERGEFORMAT </w:instrText>
      </w:r>
      <w:r w:rsidR="00087BC0" w:rsidRPr="00682EC6">
        <w:fldChar w:fldCharType="separate"/>
      </w:r>
      <w:r w:rsidR="00E6036F" w:rsidRPr="00682EC6">
        <w:rPr>
          <w:szCs w:val="20"/>
        </w:rPr>
        <w:t>7.5</w:t>
      </w:r>
      <w:r w:rsidR="00087BC0" w:rsidRPr="00682EC6">
        <w:fldChar w:fldCharType="end"/>
      </w:r>
      <w:r w:rsidRPr="00682EC6">
        <w:rPr>
          <w:szCs w:val="20"/>
        </w:rPr>
        <w:t xml:space="preserve"> tejto časti súťažných podkladov.</w:t>
      </w:r>
      <w:bookmarkEnd w:id="78"/>
      <w:r w:rsidRPr="00682EC6">
        <w:rPr>
          <w:szCs w:val="20"/>
        </w:rPr>
        <w:t xml:space="preserve"> </w:t>
      </w:r>
      <w:bookmarkEnd w:id="79"/>
    </w:p>
    <w:bookmarkEnd w:id="80"/>
    <w:p w14:paraId="640CBD68" w14:textId="77777777" w:rsidR="00EB7D7C" w:rsidRPr="00682EC6" w:rsidRDefault="00860D7E" w:rsidP="003651EB">
      <w:pPr>
        <w:pStyle w:val="Heading6"/>
      </w:pPr>
      <w:r w:rsidRPr="00682EC6">
        <w:rPr>
          <w:b/>
          <w:bCs/>
        </w:rPr>
        <w:t>Vyplnená</w:t>
      </w:r>
      <w:r w:rsidR="0015582A" w:rsidRPr="00682EC6">
        <w:t xml:space="preserve"> </w:t>
      </w:r>
      <w:r w:rsidR="00145756" w:rsidRPr="00682EC6">
        <w:t xml:space="preserve">(podľa inštrukcií v rámci jednotlivých dokumentov) </w:t>
      </w:r>
      <w:r w:rsidR="00E9687E" w:rsidRPr="00682EC6">
        <w:rPr>
          <w:b/>
          <w:bCs/>
        </w:rPr>
        <w:t>Zmluv</w:t>
      </w:r>
      <w:r w:rsidRPr="00682EC6">
        <w:rPr>
          <w:b/>
          <w:bCs/>
        </w:rPr>
        <w:t>a</w:t>
      </w:r>
      <w:r w:rsidR="00E9687E" w:rsidRPr="00682EC6">
        <w:rPr>
          <w:b/>
          <w:bCs/>
        </w:rPr>
        <w:t xml:space="preserve"> o službách</w:t>
      </w:r>
      <w:r w:rsidR="00E9687E" w:rsidRPr="00682EC6">
        <w:t xml:space="preserve"> </w:t>
      </w:r>
      <w:r w:rsidR="00C24020" w:rsidRPr="00682EC6">
        <w:t xml:space="preserve">podľa Prílohy </w:t>
      </w:r>
      <w:r w:rsidR="00BA0C6D" w:rsidRPr="00682EC6">
        <w:t>B</w:t>
      </w:r>
      <w:r w:rsidR="00C24020" w:rsidRPr="00682EC6">
        <w:t xml:space="preserve">1 súťažných podkladov </w:t>
      </w:r>
      <w:r w:rsidR="00EB7D7C" w:rsidRPr="00682EC6">
        <w:t>v nasledovnom rozsahu:</w:t>
      </w:r>
    </w:p>
    <w:p w14:paraId="57CB365E" w14:textId="77777777" w:rsidR="0015582A" w:rsidRPr="00682EC6" w:rsidRDefault="00454FEC" w:rsidP="00505FF2">
      <w:pPr>
        <w:pStyle w:val="Heading7"/>
      </w:pPr>
      <w:r w:rsidRPr="00682EC6">
        <w:t>samotný text</w:t>
      </w:r>
      <w:r w:rsidR="00145756" w:rsidRPr="00682EC6">
        <w:t xml:space="preserve"> Zmluv</w:t>
      </w:r>
      <w:r w:rsidRPr="00682EC6">
        <w:t>u</w:t>
      </w:r>
      <w:r w:rsidR="00145756" w:rsidRPr="00682EC6">
        <w:t xml:space="preserve"> o službách</w:t>
      </w:r>
      <w:r w:rsidR="0015582A" w:rsidRPr="00682EC6">
        <w:t>;</w:t>
      </w:r>
    </w:p>
    <w:p w14:paraId="29F18A18" w14:textId="2DF504B1" w:rsidR="0015582A" w:rsidRPr="00682EC6" w:rsidRDefault="0015582A" w:rsidP="00505FF2">
      <w:pPr>
        <w:pStyle w:val="Heading7"/>
      </w:pPr>
      <w:r w:rsidRPr="00682EC6">
        <w:t>Príloha 7 ZoS_Ponuka dopravcu</w:t>
      </w:r>
      <w:r w:rsidR="00505FF2" w:rsidRPr="00682EC6">
        <w:t xml:space="preserve"> vo formáte *.pdf podľa bodu </w:t>
      </w:r>
      <w:r w:rsidR="00505FF2" w:rsidRPr="00682EC6">
        <w:fldChar w:fldCharType="begin"/>
      </w:r>
      <w:r w:rsidR="00505FF2" w:rsidRPr="00682EC6">
        <w:instrText xml:space="preserve"> REF _Ref4422785 \r \h </w:instrText>
      </w:r>
      <w:r w:rsidR="007B7643" w:rsidRPr="00682EC6">
        <w:instrText xml:space="preserve"> \* MERGEFORMAT </w:instrText>
      </w:r>
      <w:r w:rsidR="00505FF2" w:rsidRPr="00682EC6">
        <w:fldChar w:fldCharType="separate"/>
      </w:r>
      <w:r w:rsidR="00505FF2" w:rsidRPr="00682EC6">
        <w:t>7.3</w:t>
      </w:r>
      <w:r w:rsidR="00505FF2" w:rsidRPr="00682EC6">
        <w:fldChar w:fldCharType="end"/>
      </w:r>
      <w:r w:rsidR="00505FF2" w:rsidRPr="00682EC6">
        <w:t xml:space="preserve"> týchto súťažných podkladov a osobitne vo formáte *.xlsx v editovateľnej podobe</w:t>
      </w:r>
      <w:r w:rsidRPr="00682EC6">
        <w:t>;</w:t>
      </w:r>
      <w:r w:rsidR="00E61C2C" w:rsidRPr="00682EC6">
        <w:t xml:space="preserve"> a</w:t>
      </w:r>
    </w:p>
    <w:p w14:paraId="324B7B4F" w14:textId="77777777" w:rsidR="0015582A" w:rsidRPr="00682EC6" w:rsidRDefault="0015582A" w:rsidP="00505FF2">
      <w:pPr>
        <w:pStyle w:val="Heading7"/>
      </w:pPr>
      <w:r w:rsidRPr="00682EC6">
        <w:t>Príloha 9 ZoS_Zoznam subdodávateľov</w:t>
      </w:r>
      <w:r w:rsidR="00E61C2C" w:rsidRPr="00682EC6">
        <w:t>.</w:t>
      </w:r>
    </w:p>
    <w:p w14:paraId="14C64F35" w14:textId="7B03DE39" w:rsidR="003D02B1" w:rsidRPr="00682EC6" w:rsidRDefault="00505FF2" w:rsidP="00682EC6">
      <w:pPr>
        <w:pStyle w:val="Heading4"/>
        <w:rPr>
          <w:rFonts w:ascii="Cambria" w:hAnsi="Cambria"/>
        </w:rPr>
      </w:pPr>
      <w:bookmarkStart w:id="81" w:name="_Ref4422785"/>
      <w:bookmarkStart w:id="82" w:name="_Hlk522551112"/>
      <w:r w:rsidRPr="00682EC6">
        <w:rPr>
          <w:rFonts w:ascii="Cambria" w:hAnsi="Cambria"/>
        </w:rPr>
        <w:t>Ak nie je v týchto súťažných podkladoch výslovne uvedené inak, k</w:t>
      </w:r>
      <w:r w:rsidR="00B35C6A" w:rsidRPr="00682EC6">
        <w:rPr>
          <w:rFonts w:ascii="Cambria" w:hAnsi="Cambria"/>
        </w:rPr>
        <w:t xml:space="preserve">aždý dokument </w:t>
      </w:r>
      <w:r w:rsidR="003D02B1" w:rsidRPr="00682EC6">
        <w:rPr>
          <w:rFonts w:ascii="Cambria" w:hAnsi="Cambria"/>
        </w:rPr>
        <w:t>ponuky musí byť:</w:t>
      </w:r>
      <w:bookmarkEnd w:id="81"/>
    </w:p>
    <w:p w14:paraId="16D95F00" w14:textId="77777777" w:rsidR="003D02B1" w:rsidRPr="00682EC6" w:rsidRDefault="00B35C6A" w:rsidP="003651EB">
      <w:pPr>
        <w:pStyle w:val="Heading6"/>
      </w:pPr>
      <w:r w:rsidRPr="00682EC6">
        <w:t>podpísaný</w:t>
      </w:r>
      <w:r w:rsidR="003D02B1" w:rsidRPr="00682EC6">
        <w:t>, pričom</w:t>
      </w:r>
    </w:p>
    <w:p w14:paraId="2C1E4610" w14:textId="77777777" w:rsidR="003D02B1" w:rsidRPr="00682EC6" w:rsidRDefault="003D02B1" w:rsidP="00505FF2">
      <w:pPr>
        <w:pStyle w:val="Heading7"/>
      </w:pPr>
      <w:r w:rsidRPr="00682EC6">
        <w:t>v prípade dokumentu vydaného uchádzačom</w:t>
      </w:r>
      <w:r w:rsidR="00B35C6A" w:rsidRPr="00682EC6">
        <w:t xml:space="preserve"> musí byť tento dokument</w:t>
      </w:r>
      <w:r w:rsidRPr="00682EC6">
        <w:t xml:space="preserve"> </w:t>
      </w:r>
      <w:r w:rsidR="00B35C6A" w:rsidRPr="00682EC6">
        <w:rPr>
          <w:b/>
          <w:u w:val="single"/>
        </w:rPr>
        <w:t xml:space="preserve">podpísaný </w:t>
      </w:r>
      <w:r w:rsidRPr="00682EC6">
        <w:rPr>
          <w:b/>
          <w:u w:val="single"/>
        </w:rPr>
        <w:t>uchádzačom</w:t>
      </w:r>
      <w:r w:rsidRPr="00682EC6">
        <w:t xml:space="preserve">, jeho štatutárnym </w:t>
      </w:r>
      <w:r w:rsidR="006803F9" w:rsidRPr="00682EC6">
        <w:t xml:space="preserve">orgánom </w:t>
      </w:r>
      <w:r w:rsidRPr="00682EC6">
        <w:t xml:space="preserve">alebo iným písomne splnomocneným zástupcom uchádzača, ktorý je oprávnený konať </w:t>
      </w:r>
      <w:r w:rsidR="006803F9" w:rsidRPr="00682EC6">
        <w:t xml:space="preserve">v mene </w:t>
      </w:r>
      <w:r w:rsidRPr="00682EC6">
        <w:t xml:space="preserve">uchádzača v potrebnom </w:t>
      </w:r>
      <w:r w:rsidRPr="00682EC6">
        <w:lastRenderedPageBreak/>
        <w:t>rozsahu; a</w:t>
      </w:r>
    </w:p>
    <w:p w14:paraId="20729D18" w14:textId="77777777" w:rsidR="003D02B1" w:rsidRPr="00682EC6" w:rsidRDefault="003D02B1" w:rsidP="00505FF2">
      <w:pPr>
        <w:pStyle w:val="Heading7"/>
      </w:pPr>
      <w:r w:rsidRPr="00682EC6">
        <w:t xml:space="preserve">v prípade dokumentu, ktorý </w:t>
      </w:r>
      <w:r w:rsidR="00AD76AA" w:rsidRPr="00682EC6">
        <w:t>nevydáva uchádzač ale tretia osoba,</w:t>
      </w:r>
      <w:r w:rsidR="002D78A5" w:rsidRPr="00682EC6">
        <w:t xml:space="preserve"> musí byť tento dokument</w:t>
      </w:r>
      <w:r w:rsidR="00AD76AA" w:rsidRPr="00682EC6">
        <w:t xml:space="preserve"> </w:t>
      </w:r>
      <w:r w:rsidRPr="00682EC6">
        <w:rPr>
          <w:b/>
          <w:u w:val="single"/>
        </w:rPr>
        <w:t>podpísan</w:t>
      </w:r>
      <w:r w:rsidR="00B35C6A" w:rsidRPr="00682EC6">
        <w:rPr>
          <w:b/>
          <w:u w:val="single"/>
        </w:rPr>
        <w:t>ý</w:t>
      </w:r>
      <w:r w:rsidRPr="00682EC6">
        <w:rPr>
          <w:b/>
          <w:u w:val="single"/>
        </w:rPr>
        <w:t xml:space="preserve"> treťou osobou</w:t>
      </w:r>
      <w:r w:rsidRPr="00682EC6">
        <w:t xml:space="preserve">, ktorá ho vydáva, resp. jej štatutárnym </w:t>
      </w:r>
      <w:r w:rsidR="006803F9" w:rsidRPr="00682EC6">
        <w:t xml:space="preserve">orgánom </w:t>
      </w:r>
      <w:r w:rsidRPr="00682EC6">
        <w:t>alebo iným ňou splnomocneným zástupcom</w:t>
      </w:r>
      <w:r w:rsidR="002D78A5" w:rsidRPr="00682EC6">
        <w:t>;</w:t>
      </w:r>
    </w:p>
    <w:p w14:paraId="68016DEB" w14:textId="77777777" w:rsidR="003D02B1" w:rsidRPr="00682EC6" w:rsidRDefault="00B35C6A" w:rsidP="003651EB">
      <w:pPr>
        <w:pStyle w:val="Heading6"/>
      </w:pPr>
      <w:r w:rsidRPr="00682EC6">
        <w:rPr>
          <w:b/>
          <w:u w:val="single"/>
        </w:rPr>
        <w:t>naskenovaný</w:t>
      </w:r>
      <w:r w:rsidRPr="00682EC6">
        <w:rPr>
          <w:b/>
        </w:rPr>
        <w:t xml:space="preserve"> </w:t>
      </w:r>
      <w:r w:rsidR="003D02B1" w:rsidRPr="00682EC6">
        <w:t>(odporúčaný formát je „PDF“)</w:t>
      </w:r>
      <w:r w:rsidR="002D78A5" w:rsidRPr="00682EC6">
        <w:t>;</w:t>
      </w:r>
      <w:r w:rsidR="003D02B1" w:rsidRPr="00682EC6">
        <w:t xml:space="preserve"> </w:t>
      </w:r>
      <w:r w:rsidR="00AD76AA" w:rsidRPr="00682EC6">
        <w:t>a</w:t>
      </w:r>
    </w:p>
    <w:p w14:paraId="19E2C629" w14:textId="77777777" w:rsidR="003D02B1" w:rsidRPr="00682EC6" w:rsidRDefault="00B35C6A" w:rsidP="003651EB">
      <w:pPr>
        <w:pStyle w:val="Heading6"/>
      </w:pPr>
      <w:r w:rsidRPr="00682EC6">
        <w:rPr>
          <w:b/>
          <w:u w:val="single"/>
        </w:rPr>
        <w:t>vložený</w:t>
      </w:r>
      <w:r w:rsidRPr="00682EC6">
        <w:t xml:space="preserve"> </w:t>
      </w:r>
      <w:r w:rsidR="003D02B1" w:rsidRPr="00682EC6">
        <w:t xml:space="preserve">do systému </w:t>
      </w:r>
      <w:r w:rsidR="00E61C2C" w:rsidRPr="00682EC6">
        <w:t>JOSEPHINE</w:t>
      </w:r>
      <w:r w:rsidR="003D02B1" w:rsidRPr="00682EC6">
        <w:t xml:space="preserve"> spôsobom uvedeným v bode </w:t>
      </w:r>
      <w:r w:rsidR="00087BC0" w:rsidRPr="00682EC6">
        <w:fldChar w:fldCharType="begin"/>
      </w:r>
      <w:r w:rsidR="00087BC0" w:rsidRPr="00682EC6">
        <w:instrText xml:space="preserve"> REF _Ref4422725 \n \h  \* MERGEFORMAT </w:instrText>
      </w:r>
      <w:r w:rsidR="00087BC0" w:rsidRPr="00682EC6">
        <w:fldChar w:fldCharType="separate"/>
      </w:r>
      <w:r w:rsidR="00E6036F" w:rsidRPr="00682EC6">
        <w:t>19</w:t>
      </w:r>
      <w:r w:rsidR="00087BC0" w:rsidRPr="00682EC6">
        <w:fldChar w:fldCharType="end"/>
      </w:r>
      <w:r w:rsidR="006149E7" w:rsidRPr="00682EC6">
        <w:t xml:space="preserve"> </w:t>
      </w:r>
      <w:r w:rsidR="003D02B1" w:rsidRPr="00682EC6">
        <w:t>tejto časti súťažných podkladov.</w:t>
      </w:r>
    </w:p>
    <w:p w14:paraId="2BD8DB0D" w14:textId="77777777" w:rsidR="00AD76AA" w:rsidRPr="00682EC6" w:rsidRDefault="00AD76AA" w:rsidP="00682EC6">
      <w:pPr>
        <w:pStyle w:val="Heading4"/>
        <w:rPr>
          <w:rFonts w:ascii="Cambria" w:hAnsi="Cambria"/>
        </w:rPr>
      </w:pPr>
      <w:bookmarkStart w:id="83" w:name="_Ref102729727"/>
      <w:bookmarkStart w:id="84" w:name="_Ref4422514"/>
      <w:r w:rsidRPr="00682EC6">
        <w:rPr>
          <w:rFonts w:ascii="Cambria" w:hAnsi="Cambria"/>
        </w:rPr>
        <w:t xml:space="preserve">V prípade, ak sa vyskytnú pochybnosti o pravosti dokumentov predložených v ponuke vo forme scanu alebo pravdivosti </w:t>
      </w:r>
      <w:r w:rsidR="002D78A5" w:rsidRPr="00682EC6">
        <w:rPr>
          <w:rFonts w:ascii="Cambria" w:hAnsi="Cambria"/>
        </w:rPr>
        <w:t xml:space="preserve">v nich uvedených </w:t>
      </w:r>
      <w:r w:rsidRPr="00682EC6">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w:t>
      </w:r>
      <w:bookmarkEnd w:id="83"/>
      <w:r w:rsidRPr="00682EC6">
        <w:rPr>
          <w:rFonts w:ascii="Cambria" w:hAnsi="Cambria"/>
        </w:rPr>
        <w:t xml:space="preserve"> </w:t>
      </w:r>
    </w:p>
    <w:p w14:paraId="3958587E" w14:textId="77777777" w:rsidR="003D02B1" w:rsidRPr="00682EC6" w:rsidRDefault="003D02B1" w:rsidP="00682EC6">
      <w:pPr>
        <w:pStyle w:val="Heading4"/>
        <w:rPr>
          <w:rFonts w:ascii="Cambria" w:hAnsi="Cambria"/>
        </w:rPr>
      </w:pPr>
      <w:bookmarkStart w:id="85" w:name="_Ref534358796"/>
      <w:bookmarkEnd w:id="84"/>
      <w:r w:rsidRPr="00682EC6">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682EC6">
        <w:rPr>
          <w:rFonts w:ascii="Cambria" w:hAnsi="Cambria"/>
        </w:rPr>
        <w:fldChar w:fldCharType="begin"/>
      </w:r>
      <w:r w:rsidR="00087BC0" w:rsidRPr="00682EC6">
        <w:rPr>
          <w:rFonts w:ascii="Cambria" w:hAnsi="Cambria"/>
        </w:rPr>
        <w:instrText xml:space="preserve"> REF _Ref4422691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7.2c)</w:t>
      </w:r>
      <w:r w:rsidR="00087BC0" w:rsidRPr="00682EC6">
        <w:rPr>
          <w:rFonts w:ascii="Cambria" w:hAnsi="Cambria"/>
        </w:rPr>
        <w:fldChar w:fldCharType="end"/>
      </w:r>
      <w:r w:rsidR="006149E7" w:rsidRPr="00682EC6">
        <w:rPr>
          <w:rFonts w:ascii="Cambria" w:hAnsi="Cambria"/>
        </w:rPr>
        <w:t xml:space="preserve"> </w:t>
      </w:r>
      <w:r w:rsidRPr="00682EC6">
        <w:rPr>
          <w:rFonts w:ascii="Cambria" w:hAnsi="Cambria"/>
        </w:rPr>
        <w:t xml:space="preserve">tejto časti súťažných podkladov </w:t>
      </w:r>
      <w:r w:rsidR="00FE6F3A" w:rsidRPr="00682EC6">
        <w:rPr>
          <w:rFonts w:ascii="Cambria" w:hAnsi="Cambria"/>
        </w:rPr>
        <w:t xml:space="preserve">v ponuke </w:t>
      </w:r>
      <w:r w:rsidRPr="00682EC6">
        <w:rPr>
          <w:rFonts w:ascii="Cambria" w:hAnsi="Cambria"/>
        </w:rPr>
        <w:t>buď</w:t>
      </w:r>
      <w:bookmarkEnd w:id="85"/>
      <w:r w:rsidRPr="00682EC6">
        <w:rPr>
          <w:rFonts w:ascii="Cambria" w:hAnsi="Cambria"/>
        </w:rPr>
        <w:t xml:space="preserve"> </w:t>
      </w:r>
    </w:p>
    <w:p w14:paraId="0D479A4A" w14:textId="77777777" w:rsidR="003D02B1" w:rsidRPr="00682EC6" w:rsidRDefault="003D02B1" w:rsidP="003651EB">
      <w:pPr>
        <w:pStyle w:val="Heading6"/>
      </w:pPr>
      <w:r w:rsidRPr="00682EC6">
        <w:t>vo forme elektronického dokumentu s kvalifikovaným elektronickým podpisom banky</w:t>
      </w:r>
      <w:r w:rsidR="00E17111" w:rsidRPr="00682EC6">
        <w:t>,</w:t>
      </w:r>
      <w:r w:rsidRPr="00682EC6">
        <w:t xml:space="preserve"> </w:t>
      </w:r>
      <w:r w:rsidR="00AA0E4D" w:rsidRPr="00682EC6">
        <w:t xml:space="preserve">resp. poisťovne </w:t>
      </w:r>
      <w:r w:rsidRPr="00682EC6">
        <w:t xml:space="preserve">v súlade s </w:t>
      </w:r>
      <w:r w:rsidR="00AD76AA" w:rsidRPr="00682EC6">
        <w:t>N</w:t>
      </w:r>
      <w:r w:rsidRPr="00682EC6">
        <w:t xml:space="preserve">ariadením </w:t>
      </w:r>
      <w:r w:rsidR="00AD76AA" w:rsidRPr="00682EC6">
        <w:t>Európskeho parlamentu a Rady (EÚ) č. 910/2014 zo dňa 23. júla 2014 o elektronickej identifikácii a dôveryhodných službách pre elektronické transakcie na vnútornom trhu a o zrušení smernice 1999/93/ES (ďalej len „</w:t>
      </w:r>
      <w:r w:rsidR="00AD76AA" w:rsidRPr="00682EC6">
        <w:rPr>
          <w:b/>
          <w:bCs/>
        </w:rPr>
        <w:t>nariadenie eIDAS</w:t>
      </w:r>
      <w:r w:rsidR="00AD76AA" w:rsidRPr="00682EC6">
        <w:t xml:space="preserve">“) </w:t>
      </w:r>
      <w:r w:rsidRPr="00682EC6">
        <w:t>v prípade, ak banka</w:t>
      </w:r>
      <w:r w:rsidR="00E17111" w:rsidRPr="00682EC6">
        <w:t>,</w:t>
      </w:r>
      <w:r w:rsidR="00AA0E4D" w:rsidRPr="00682EC6">
        <w:t xml:space="preserve"> resp. poisťovňa</w:t>
      </w:r>
      <w:r w:rsidRPr="00682EC6">
        <w:t xml:space="preserve"> uchádzača takúto formu vystavenia bankovej záruky</w:t>
      </w:r>
      <w:r w:rsidR="00E17111" w:rsidRPr="00682EC6">
        <w:t>,</w:t>
      </w:r>
      <w:r w:rsidRPr="00682EC6">
        <w:t xml:space="preserve"> </w:t>
      </w:r>
      <w:r w:rsidR="00AA0E4D" w:rsidRPr="00682EC6">
        <w:t xml:space="preserve">resp. poistenia záruky </w:t>
      </w:r>
      <w:r w:rsidRPr="00682EC6">
        <w:t>pripúšťa. V takom prípade nesmie byť uplatnenie bankovej záruky</w:t>
      </w:r>
      <w:r w:rsidR="00E17111" w:rsidRPr="00682EC6">
        <w:t>,</w:t>
      </w:r>
      <w:r w:rsidRPr="00682EC6">
        <w:t xml:space="preserve"> </w:t>
      </w:r>
      <w:r w:rsidR="00AA0E4D" w:rsidRPr="00682EC6">
        <w:t xml:space="preserve">resp. poistenia záruky </w:t>
      </w:r>
      <w:r w:rsidRPr="00682EC6">
        <w:t xml:space="preserve">zo strany </w:t>
      </w:r>
      <w:r w:rsidR="003716D2" w:rsidRPr="00682EC6">
        <w:t>V</w:t>
      </w:r>
      <w:r w:rsidRPr="00682EC6">
        <w:t>erejného obstarávateľa spojené so žiadnou prekážkou vyplývajúcou z elektronickej formy bankovej záruky</w:t>
      </w:r>
      <w:r w:rsidR="00E17111" w:rsidRPr="00682EC6">
        <w:t>,</w:t>
      </w:r>
      <w:r w:rsidR="00AA0E4D" w:rsidRPr="00682EC6">
        <w:t xml:space="preserve"> resp. poistenia záruky</w:t>
      </w:r>
      <w:r w:rsidRPr="00682EC6">
        <w:t xml:space="preserve"> oproti uplatneniu plnenia z písomnej bankovej záruky</w:t>
      </w:r>
      <w:r w:rsidR="00E17111" w:rsidRPr="00682EC6">
        <w:t>,</w:t>
      </w:r>
      <w:r w:rsidR="00AA0E4D" w:rsidRPr="00682EC6">
        <w:t xml:space="preserve"> resp. poistenia záruky</w:t>
      </w:r>
      <w:r w:rsidRPr="00682EC6">
        <w:t xml:space="preserve">; alebo </w:t>
      </w:r>
    </w:p>
    <w:p w14:paraId="0EF6CB6C" w14:textId="275480F6" w:rsidR="007E65F6" w:rsidRPr="00682EC6" w:rsidRDefault="003D02B1" w:rsidP="003651EB">
      <w:pPr>
        <w:pStyle w:val="Heading6"/>
      </w:pPr>
      <w:bookmarkStart w:id="86" w:name="_Ref4422822"/>
      <w:r w:rsidRPr="00682EC6">
        <w:t>vo forme prostej kópie bankovej záruky</w:t>
      </w:r>
      <w:r w:rsidR="00E17111" w:rsidRPr="00682EC6">
        <w:t>,</w:t>
      </w:r>
      <w:r w:rsidR="00AA0E4D" w:rsidRPr="00682EC6">
        <w:t xml:space="preserve"> resp. poistenia záruky</w:t>
      </w:r>
      <w:r w:rsidRPr="00682EC6">
        <w:t>, pričom v takom prípade uchádzač okrem s</w:t>
      </w:r>
      <w:r w:rsidR="00C5338A" w:rsidRPr="00682EC6">
        <w:t>ke</w:t>
      </w:r>
      <w:r w:rsidRPr="00682EC6">
        <w:t xml:space="preserve">nu vloženého do systému </w:t>
      </w:r>
      <w:r w:rsidR="00E61C2C" w:rsidRPr="00682EC6">
        <w:t>JOSEPHINE</w:t>
      </w:r>
      <w:r w:rsidRPr="00682EC6">
        <w:t xml:space="preserve"> tiež zároveň samostatne doručí </w:t>
      </w:r>
      <w:r w:rsidRPr="00682EC6">
        <w:rPr>
          <w:b/>
          <w:u w:val="single"/>
        </w:rPr>
        <w:t>originál záručnej listiny resp. poistenia záruky</w:t>
      </w:r>
      <w:r w:rsidRPr="00682EC6">
        <w:t xml:space="preserve"> (notársky overená kópia nie je postačujúca) na adresu </w:t>
      </w:r>
      <w:r w:rsidR="007B7643" w:rsidRPr="00682EC6">
        <w:rPr>
          <w:b/>
          <w:bCs/>
        </w:rPr>
        <w:t>Tatra Tender s. r. o., Krčméryho 16, 811 04 Bratislava</w:t>
      </w:r>
      <w:r w:rsidR="007B7643" w:rsidRPr="00682EC6">
        <w:t xml:space="preserve"> </w:t>
      </w:r>
      <w:r w:rsidRPr="00682EC6">
        <w:t xml:space="preserve">v súlade s bodom </w:t>
      </w:r>
      <w:r w:rsidR="00087BC0" w:rsidRPr="00682EC6">
        <w:fldChar w:fldCharType="begin"/>
      </w:r>
      <w:r w:rsidR="00087BC0" w:rsidRPr="00682EC6">
        <w:instrText xml:space="preserve"> REF _Ref4422770 \n \h  \* MERGEFORMAT </w:instrText>
      </w:r>
      <w:r w:rsidR="00087BC0" w:rsidRPr="00682EC6">
        <w:fldChar w:fldCharType="separate"/>
      </w:r>
      <w:r w:rsidR="00E6036F" w:rsidRPr="00682EC6">
        <w:t>20</w:t>
      </w:r>
      <w:r w:rsidR="00087BC0" w:rsidRPr="00682EC6">
        <w:fldChar w:fldCharType="end"/>
      </w:r>
      <w:r w:rsidRPr="00682EC6">
        <w:t xml:space="preserve"> tejto časti súťažných podkladov.</w:t>
      </w:r>
      <w:bookmarkEnd w:id="86"/>
      <w:r w:rsidRPr="00682EC6">
        <w:t xml:space="preserve"> </w:t>
      </w:r>
    </w:p>
    <w:p w14:paraId="2CE6AD1A" w14:textId="77777777" w:rsidR="003D02B1" w:rsidRPr="00682EC6" w:rsidRDefault="003D02B1" w:rsidP="00682EC6">
      <w:pPr>
        <w:pStyle w:val="Heading4"/>
        <w:numPr>
          <w:ilvl w:val="0"/>
          <w:numId w:val="0"/>
        </w:numPr>
        <w:ind w:left="709"/>
        <w:rPr>
          <w:rFonts w:ascii="Cambria" w:hAnsi="Cambria"/>
        </w:rPr>
      </w:pPr>
      <w:r w:rsidRPr="00682EC6">
        <w:rPr>
          <w:rFonts w:ascii="Cambria" w:hAnsi="Cambria"/>
        </w:rPr>
        <w:t xml:space="preserve">V prípade zloženia finančných prostriedkov na bankový účet </w:t>
      </w:r>
      <w:r w:rsidR="00E17111" w:rsidRPr="00682EC6">
        <w:rPr>
          <w:rFonts w:ascii="Cambria" w:hAnsi="Cambria"/>
        </w:rPr>
        <w:t>V</w:t>
      </w:r>
      <w:r w:rsidRPr="00682EC6">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682EC6">
        <w:rPr>
          <w:rFonts w:ascii="Cambria" w:hAnsi="Cambria"/>
        </w:rPr>
        <w:t>V</w:t>
      </w:r>
      <w:r w:rsidRPr="00682EC6">
        <w:rPr>
          <w:rFonts w:ascii="Cambria" w:hAnsi="Cambria"/>
        </w:rPr>
        <w:t>erejného obstarávateľa najneskôr v deň uplynutia lehoty na predkladanie ponúk.</w:t>
      </w:r>
    </w:p>
    <w:p w14:paraId="288B8122" w14:textId="77777777" w:rsidR="003D02B1" w:rsidRPr="00682EC6" w:rsidRDefault="003D02B1" w:rsidP="00682EC6">
      <w:pPr>
        <w:pStyle w:val="Heading4"/>
        <w:rPr>
          <w:rFonts w:ascii="Cambria" w:hAnsi="Cambria"/>
        </w:rPr>
      </w:pPr>
      <w:r w:rsidRPr="00682EC6">
        <w:rPr>
          <w:rFonts w:ascii="Cambria" w:hAnsi="Cambria"/>
        </w:rPr>
        <w:t>Všetky doklady a dokumenty tvoriace obsah ponuky</w:t>
      </w:r>
      <w:r w:rsidR="004E5778" w:rsidRPr="00682EC6">
        <w:rPr>
          <w:rFonts w:ascii="Cambria" w:hAnsi="Cambria"/>
        </w:rPr>
        <w:t xml:space="preserve"> </w:t>
      </w:r>
      <w:r w:rsidRPr="00682EC6">
        <w:rPr>
          <w:rFonts w:ascii="Cambria" w:hAnsi="Cambria"/>
        </w:rPr>
        <w:t>požadované v týchto súťažných podkladoch, musia byť k termínu predloženia ponuky platné a aktuálne.</w:t>
      </w:r>
    </w:p>
    <w:p w14:paraId="0AE5C228" w14:textId="77777777" w:rsidR="00414230" w:rsidRPr="00682EC6" w:rsidRDefault="00414230" w:rsidP="00E4125D">
      <w:pPr>
        <w:pStyle w:val="Heading3"/>
      </w:pPr>
      <w:bookmarkStart w:id="87" w:name="_Toc102737461"/>
      <w:bookmarkStart w:id="88" w:name="_Toc522635383"/>
      <w:bookmarkStart w:id="89" w:name="_Toc525293197"/>
      <w:bookmarkStart w:id="90" w:name="_Toc522635384"/>
      <w:bookmarkStart w:id="91" w:name="_Toc525293198"/>
      <w:bookmarkStart w:id="92" w:name="_Toc522635385"/>
      <w:bookmarkStart w:id="93" w:name="_Toc525293199"/>
      <w:bookmarkStart w:id="94" w:name="_Toc447725750"/>
      <w:bookmarkStart w:id="95" w:name="_Toc4416612"/>
      <w:bookmarkStart w:id="96" w:name="_Toc4416906"/>
      <w:bookmarkStart w:id="97" w:name="_Toc4416955"/>
      <w:bookmarkStart w:id="98" w:name="_Toc148621200"/>
      <w:bookmarkEnd w:id="82"/>
      <w:bookmarkEnd w:id="87"/>
      <w:bookmarkEnd w:id="88"/>
      <w:bookmarkEnd w:id="89"/>
      <w:bookmarkEnd w:id="90"/>
      <w:bookmarkEnd w:id="91"/>
      <w:bookmarkEnd w:id="92"/>
      <w:bookmarkEnd w:id="93"/>
      <w:r w:rsidRPr="00682EC6">
        <w:t>Variantné riešenie</w:t>
      </w:r>
      <w:bookmarkEnd w:id="94"/>
      <w:bookmarkEnd w:id="95"/>
      <w:bookmarkEnd w:id="96"/>
      <w:bookmarkEnd w:id="97"/>
      <w:bookmarkEnd w:id="98"/>
    </w:p>
    <w:p w14:paraId="2B5632FA" w14:textId="77777777" w:rsidR="00414230" w:rsidRPr="00682EC6" w:rsidRDefault="00414230" w:rsidP="00682EC6">
      <w:pPr>
        <w:pStyle w:val="Heading4"/>
        <w:rPr>
          <w:rFonts w:ascii="Cambria" w:hAnsi="Cambria"/>
        </w:rPr>
      </w:pPr>
      <w:r w:rsidRPr="00682EC6">
        <w:rPr>
          <w:rFonts w:ascii="Cambria" w:hAnsi="Cambria"/>
        </w:rPr>
        <w:t>Neumožňuje sa predložiť variantné riešenie.</w:t>
      </w:r>
    </w:p>
    <w:p w14:paraId="24EE6E60" w14:textId="77777777" w:rsidR="00414230" w:rsidRPr="00682EC6" w:rsidRDefault="00414230" w:rsidP="00E4125D">
      <w:pPr>
        <w:pStyle w:val="Heading3"/>
      </w:pPr>
      <w:bookmarkStart w:id="99" w:name="_Toc447725751"/>
      <w:bookmarkStart w:id="100" w:name="_Toc4416613"/>
      <w:bookmarkStart w:id="101" w:name="_Toc4416907"/>
      <w:bookmarkStart w:id="102" w:name="_Toc4416956"/>
      <w:bookmarkStart w:id="103" w:name="_Toc148621201"/>
      <w:r w:rsidRPr="00682EC6">
        <w:t>Platnosť ponúk</w:t>
      </w:r>
      <w:bookmarkEnd w:id="99"/>
      <w:bookmarkEnd w:id="100"/>
      <w:bookmarkEnd w:id="101"/>
      <w:bookmarkEnd w:id="102"/>
      <w:bookmarkEnd w:id="103"/>
    </w:p>
    <w:p w14:paraId="6A0D0C46" w14:textId="3BC4F108" w:rsidR="00414230" w:rsidRPr="00682EC6" w:rsidRDefault="00414230" w:rsidP="00682EC6">
      <w:pPr>
        <w:pStyle w:val="Heading4"/>
        <w:rPr>
          <w:rFonts w:ascii="Cambria" w:hAnsi="Cambria"/>
        </w:rPr>
      </w:pPr>
      <w:r w:rsidRPr="00682EC6">
        <w:rPr>
          <w:rFonts w:ascii="Cambria" w:hAnsi="Cambria"/>
        </w:rPr>
        <w:t>Ponuky zostávajú platné počas lehoty viazanosti ponúk stanovenej do</w:t>
      </w:r>
      <w:r w:rsidR="007B7643" w:rsidRPr="00682EC6">
        <w:rPr>
          <w:rFonts w:ascii="Cambria" w:hAnsi="Cambria"/>
        </w:rPr>
        <w:t xml:space="preserve"> </w:t>
      </w:r>
      <w:r w:rsidR="007B7643" w:rsidRPr="00682EC6">
        <w:rPr>
          <w:rFonts w:ascii="Cambria" w:hAnsi="Cambria"/>
          <w:b/>
          <w:bCs/>
        </w:rPr>
        <w:t>30.04.2024</w:t>
      </w:r>
    </w:p>
    <w:p w14:paraId="119CCA80" w14:textId="77777777" w:rsidR="00084E6E" w:rsidRPr="00682EC6" w:rsidRDefault="00084E6E" w:rsidP="00682EC6">
      <w:pPr>
        <w:pStyle w:val="Heading4"/>
        <w:rPr>
          <w:rFonts w:ascii="Cambria" w:hAnsi="Cambria"/>
        </w:rPr>
      </w:pPr>
      <w:bookmarkStart w:id="104" w:name="_Hlk53058079"/>
      <w:r w:rsidRPr="00682EC6">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682EC6" w:rsidRDefault="00084E6E" w:rsidP="00682EC6">
      <w:pPr>
        <w:pStyle w:val="Heading4"/>
        <w:rPr>
          <w:rFonts w:ascii="Cambria" w:hAnsi="Cambria"/>
        </w:rPr>
      </w:pPr>
      <w:r w:rsidRPr="00682EC6">
        <w:rPr>
          <w:rFonts w:ascii="Cambria" w:hAnsi="Cambria"/>
        </w:rPr>
        <w:t>Lehota viazanosti ponúk nepresiahne 12 mesiacov od uplynutia lehoty na predkladanie ponúk</w:t>
      </w:r>
      <w:bookmarkEnd w:id="104"/>
      <w:r w:rsidRPr="00682EC6">
        <w:rPr>
          <w:rFonts w:ascii="Cambria" w:hAnsi="Cambria"/>
        </w:rPr>
        <w:t>.</w:t>
      </w:r>
    </w:p>
    <w:p w14:paraId="7CF67927" w14:textId="77777777" w:rsidR="00414230" w:rsidRPr="00682EC6" w:rsidRDefault="00414230" w:rsidP="00E4125D">
      <w:pPr>
        <w:pStyle w:val="Heading3"/>
      </w:pPr>
      <w:bookmarkStart w:id="105" w:name="_Toc447725752"/>
      <w:bookmarkStart w:id="106" w:name="_Toc4416614"/>
      <w:bookmarkStart w:id="107" w:name="_Toc4416908"/>
      <w:bookmarkStart w:id="108" w:name="_Toc4416957"/>
      <w:bookmarkStart w:id="109" w:name="_Toc148621202"/>
      <w:r w:rsidRPr="00682EC6">
        <w:t>Náklady na ponuky</w:t>
      </w:r>
      <w:bookmarkEnd w:id="105"/>
      <w:bookmarkEnd w:id="106"/>
      <w:bookmarkEnd w:id="107"/>
      <w:bookmarkEnd w:id="108"/>
      <w:bookmarkEnd w:id="109"/>
    </w:p>
    <w:p w14:paraId="1692C2CF" w14:textId="77777777" w:rsidR="0055100E" w:rsidRPr="00682EC6" w:rsidRDefault="00414230" w:rsidP="00682EC6">
      <w:pPr>
        <w:pStyle w:val="Heading4"/>
        <w:rPr>
          <w:rFonts w:ascii="Cambria" w:hAnsi="Cambria"/>
        </w:rPr>
      </w:pPr>
      <w:r w:rsidRPr="00682EC6">
        <w:rPr>
          <w:rFonts w:ascii="Cambria" w:hAnsi="Cambria"/>
        </w:rPr>
        <w:t xml:space="preserve">Všetky výdavky spojené s prípravou a predložením ponúk znášajú uchádzači bez finančného </w:t>
      </w:r>
      <w:r w:rsidRPr="00682EC6">
        <w:rPr>
          <w:rFonts w:ascii="Cambria" w:hAnsi="Cambria"/>
        </w:rPr>
        <w:lastRenderedPageBreak/>
        <w:t xml:space="preserve">nároku voči </w:t>
      </w:r>
      <w:r w:rsidR="00A04C69" w:rsidRPr="00682EC6">
        <w:rPr>
          <w:rFonts w:ascii="Cambria" w:hAnsi="Cambria"/>
        </w:rPr>
        <w:t>Verejn</w:t>
      </w:r>
      <w:r w:rsidRPr="00682EC6">
        <w:rPr>
          <w:rFonts w:ascii="Cambria" w:hAnsi="Cambria"/>
        </w:rPr>
        <w:t xml:space="preserve">ému obstarávateľovi. </w:t>
      </w:r>
    </w:p>
    <w:p w14:paraId="17483992" w14:textId="77777777" w:rsidR="00414230" w:rsidRPr="00682EC6" w:rsidRDefault="00414230" w:rsidP="007817B7">
      <w:pPr>
        <w:pStyle w:val="Heading2"/>
        <w:rPr>
          <w:rFonts w:ascii="Cambria" w:hAnsi="Cambria"/>
        </w:rPr>
      </w:pPr>
      <w:bookmarkStart w:id="110" w:name="_Toc4416497"/>
      <w:bookmarkStart w:id="111" w:name="_Toc4416615"/>
      <w:bookmarkStart w:id="112" w:name="_Toc4416909"/>
      <w:bookmarkStart w:id="113" w:name="_Toc4416958"/>
      <w:bookmarkStart w:id="114" w:name="_Toc148621203"/>
      <w:r w:rsidRPr="00682EC6">
        <w:rPr>
          <w:rFonts w:ascii="Cambria" w:hAnsi="Cambria"/>
        </w:rPr>
        <w:t xml:space="preserve">Dorozumievanie medzi </w:t>
      </w:r>
      <w:r w:rsidR="00A04C69" w:rsidRPr="00682EC6">
        <w:rPr>
          <w:rFonts w:ascii="Cambria" w:hAnsi="Cambria"/>
        </w:rPr>
        <w:t>Verejn</w:t>
      </w:r>
      <w:r w:rsidRPr="00682EC6">
        <w:rPr>
          <w:rFonts w:ascii="Cambria" w:hAnsi="Cambria"/>
        </w:rPr>
        <w:t>ým obstarávateľom a</w:t>
      </w:r>
      <w:r w:rsidRPr="00682EC6">
        <w:rPr>
          <w:rFonts w:ascii="Cambria" w:hAnsi="Cambria" w:cs="Calibri"/>
        </w:rPr>
        <w:t> </w:t>
      </w:r>
      <w:r w:rsidRPr="00682EC6">
        <w:rPr>
          <w:rFonts w:ascii="Cambria" w:hAnsi="Cambria"/>
        </w:rPr>
        <w:t>uch</w:t>
      </w:r>
      <w:r w:rsidRPr="00682EC6">
        <w:rPr>
          <w:rFonts w:ascii="Cambria" w:hAnsi="Cambria" w:cs="Proba Pro"/>
        </w:rPr>
        <w:t>á</w:t>
      </w:r>
      <w:r w:rsidRPr="00682EC6">
        <w:rPr>
          <w:rFonts w:ascii="Cambria" w:hAnsi="Cambria"/>
        </w:rPr>
        <w:t>dza</w:t>
      </w:r>
      <w:r w:rsidRPr="00682EC6">
        <w:rPr>
          <w:rFonts w:ascii="Cambria" w:hAnsi="Cambria" w:cs="Proba Pro"/>
        </w:rPr>
        <w:t>č</w:t>
      </w:r>
      <w:r w:rsidRPr="00682EC6">
        <w:rPr>
          <w:rFonts w:ascii="Cambria" w:hAnsi="Cambria"/>
        </w:rPr>
        <w:t>mi alebo z</w:t>
      </w:r>
      <w:r w:rsidRPr="00682EC6">
        <w:rPr>
          <w:rFonts w:ascii="Cambria" w:hAnsi="Cambria" w:cs="Proba Pro"/>
        </w:rPr>
        <w:t>á</w:t>
      </w:r>
      <w:r w:rsidRPr="00682EC6">
        <w:rPr>
          <w:rFonts w:ascii="Cambria" w:hAnsi="Cambria"/>
        </w:rPr>
        <w:t>ujemcami</w:t>
      </w:r>
      <w:bookmarkEnd w:id="110"/>
      <w:bookmarkEnd w:id="111"/>
      <w:bookmarkEnd w:id="112"/>
      <w:bookmarkEnd w:id="113"/>
      <w:bookmarkEnd w:id="114"/>
    </w:p>
    <w:p w14:paraId="48D55C9F" w14:textId="77777777" w:rsidR="00414230" w:rsidRPr="00682EC6" w:rsidRDefault="00414230" w:rsidP="00E4125D">
      <w:pPr>
        <w:pStyle w:val="Heading3"/>
      </w:pPr>
      <w:bookmarkStart w:id="115" w:name="_Toc444084946"/>
      <w:bookmarkStart w:id="116" w:name="_Toc4416616"/>
      <w:bookmarkStart w:id="117" w:name="_Toc4416910"/>
      <w:bookmarkStart w:id="118" w:name="_Toc4416959"/>
      <w:bookmarkStart w:id="119" w:name="_Toc148621204"/>
      <w:r w:rsidRPr="00682EC6">
        <w:t xml:space="preserve">Dorozumievanie medzi </w:t>
      </w:r>
      <w:r w:rsidR="00A04C69" w:rsidRPr="00682EC6">
        <w:t>Verejn</w:t>
      </w:r>
      <w:r w:rsidRPr="00682EC6">
        <w:t>ým obstarávateľom a uchádzačmi alebo záujemcami</w:t>
      </w:r>
      <w:bookmarkEnd w:id="115"/>
      <w:bookmarkEnd w:id="116"/>
      <w:bookmarkEnd w:id="117"/>
      <w:bookmarkEnd w:id="118"/>
      <w:bookmarkEnd w:id="119"/>
    </w:p>
    <w:p w14:paraId="3C4F1DA6" w14:textId="77777777" w:rsidR="00672CF4" w:rsidRPr="00682EC6" w:rsidRDefault="00672CF4" w:rsidP="00682EC6">
      <w:pPr>
        <w:pStyle w:val="Heading4"/>
        <w:rPr>
          <w:rFonts w:ascii="Cambria" w:hAnsi="Cambria"/>
        </w:rPr>
      </w:pPr>
      <w:bookmarkStart w:id="120" w:name="_Toc522635391"/>
      <w:bookmarkStart w:id="121" w:name="_Toc525293205"/>
      <w:bookmarkStart w:id="122" w:name="_Toc522635392"/>
      <w:bookmarkStart w:id="123" w:name="_Toc525293206"/>
      <w:bookmarkStart w:id="124" w:name="_Toc522635393"/>
      <w:bookmarkStart w:id="125" w:name="_Toc525293207"/>
      <w:bookmarkStart w:id="126" w:name="_Toc522635394"/>
      <w:bookmarkStart w:id="127" w:name="_Toc525293208"/>
      <w:bookmarkStart w:id="128" w:name="_Toc522635395"/>
      <w:bookmarkStart w:id="129" w:name="_Toc525293209"/>
      <w:bookmarkStart w:id="130" w:name="_Toc522635396"/>
      <w:bookmarkStart w:id="131" w:name="_Toc525293210"/>
      <w:bookmarkStart w:id="132" w:name="_Toc522635397"/>
      <w:bookmarkStart w:id="133" w:name="_Toc525293211"/>
      <w:bookmarkStart w:id="134" w:name="_Toc522635398"/>
      <w:bookmarkStart w:id="135" w:name="_Toc525293212"/>
      <w:bookmarkStart w:id="136" w:name="_Toc522635399"/>
      <w:bookmarkStart w:id="137" w:name="_Toc525293213"/>
      <w:bookmarkStart w:id="138" w:name="_Toc522635400"/>
      <w:bookmarkStart w:id="139" w:name="_Toc525293214"/>
      <w:bookmarkStart w:id="140" w:name="_Toc522635401"/>
      <w:bookmarkStart w:id="141" w:name="_Toc525293215"/>
      <w:bookmarkStart w:id="142" w:name="_Toc522635402"/>
      <w:bookmarkStart w:id="143" w:name="_Toc525293216"/>
      <w:bookmarkStart w:id="144" w:name="_Toc522635403"/>
      <w:bookmarkStart w:id="145" w:name="_Toc525293217"/>
      <w:bookmarkStart w:id="146" w:name="_Toc522635404"/>
      <w:bookmarkStart w:id="147" w:name="_Toc525293218"/>
      <w:bookmarkStart w:id="148" w:name="_Toc444084947"/>
      <w:bookmarkStart w:id="149" w:name="_Toc4416617"/>
      <w:bookmarkStart w:id="150" w:name="_Toc4416911"/>
      <w:bookmarkStart w:id="151" w:name="_Toc441696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682EC6">
        <w:rPr>
          <w:rFonts w:ascii="Cambria" w:hAnsi="Cambria"/>
        </w:rPr>
        <w:t xml:space="preserve">Poskytovanie vysvetlení, odovzdávanie podkladov a komunikácia medzi </w:t>
      </w:r>
      <w:r w:rsidR="003716D2" w:rsidRPr="00682EC6">
        <w:rPr>
          <w:rFonts w:ascii="Cambria" w:hAnsi="Cambria"/>
        </w:rPr>
        <w:t>V</w:t>
      </w:r>
      <w:r w:rsidRPr="00682EC6">
        <w:rPr>
          <w:rFonts w:ascii="Cambria" w:hAnsi="Cambria"/>
        </w:rPr>
        <w:t xml:space="preserve">erejným obstarávateľom/záujemcami a uchádzačmi sa bude uskutočňovať v štátnom (slovenskom) jazyku. </w:t>
      </w:r>
    </w:p>
    <w:p w14:paraId="423133A2" w14:textId="77777777" w:rsidR="00672CF4" w:rsidRPr="00682EC6" w:rsidRDefault="00672CF4" w:rsidP="00682EC6">
      <w:pPr>
        <w:pStyle w:val="Heading4"/>
        <w:rPr>
          <w:rFonts w:ascii="Cambria" w:hAnsi="Cambria"/>
        </w:rPr>
      </w:pPr>
      <w:r w:rsidRPr="00682EC6">
        <w:rPr>
          <w:rFonts w:ascii="Cambria" w:hAnsi="Cambria"/>
        </w:rPr>
        <w:t xml:space="preserve">Verejný obstarávateľ bude pri komunikácii s uchádzačmi, resp. záujemcami, postupovať v zmysle § 20 ZVO prostredníctvom komunikačného rozhrania systému </w:t>
      </w:r>
      <w:r w:rsidR="004D15D5" w:rsidRPr="00682EC6">
        <w:rPr>
          <w:rFonts w:ascii="Cambria" w:hAnsi="Cambria"/>
        </w:rPr>
        <w:t>JOSEPHINE</w:t>
      </w:r>
      <w:r w:rsidRPr="00682EC6">
        <w:rPr>
          <w:rFonts w:ascii="Cambria" w:hAnsi="Cambria"/>
        </w:rPr>
        <w:t xml:space="preserve">. Tento spôsob komunikácie sa týka akejkoľvek komunikácie a podaní medzi </w:t>
      </w:r>
      <w:r w:rsidR="003716D2" w:rsidRPr="00682EC6">
        <w:rPr>
          <w:rFonts w:ascii="Cambria" w:hAnsi="Cambria"/>
        </w:rPr>
        <w:t>V</w:t>
      </w:r>
      <w:r w:rsidRPr="00682EC6">
        <w:rPr>
          <w:rFonts w:ascii="Cambria" w:hAnsi="Cambria"/>
        </w:rPr>
        <w:t xml:space="preserve">erejným obstarávateľom </w:t>
      </w:r>
      <w:r w:rsidR="007E5BFA" w:rsidRPr="00682EC6">
        <w:rPr>
          <w:rFonts w:ascii="Cambria" w:hAnsi="Cambria"/>
        </w:rPr>
        <w:br/>
      </w:r>
      <w:r w:rsidRPr="00682EC6">
        <w:rPr>
          <w:rFonts w:ascii="Cambria" w:hAnsi="Cambria"/>
        </w:rPr>
        <w:t xml:space="preserve">a uchádzačmi, resp. záujemcami,  počas celého procesu </w:t>
      </w:r>
      <w:r w:rsidR="003716D2" w:rsidRPr="00682EC6">
        <w:rPr>
          <w:rFonts w:ascii="Cambria" w:hAnsi="Cambria"/>
        </w:rPr>
        <w:t>V</w:t>
      </w:r>
      <w:r w:rsidRPr="00682EC6">
        <w:rPr>
          <w:rFonts w:ascii="Cambria" w:hAnsi="Cambria"/>
        </w:rPr>
        <w:t xml:space="preserve">erejného obstarávania. </w:t>
      </w:r>
    </w:p>
    <w:p w14:paraId="7496AEE1" w14:textId="77777777" w:rsidR="004D15D5" w:rsidRPr="00682EC6" w:rsidRDefault="004D15D5" w:rsidP="00682EC6">
      <w:pPr>
        <w:pStyle w:val="Heading4"/>
        <w:rPr>
          <w:rFonts w:ascii="Cambria" w:hAnsi="Cambria"/>
        </w:rPr>
      </w:pPr>
      <w:r w:rsidRPr="00682EC6">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682EC6" w:rsidRDefault="004D15D5" w:rsidP="00682EC6">
      <w:pPr>
        <w:pStyle w:val="Heading4"/>
        <w:rPr>
          <w:rFonts w:ascii="Cambria" w:hAnsi="Cambria"/>
        </w:rPr>
      </w:pPr>
      <w:r w:rsidRPr="00682EC6">
        <w:rPr>
          <w:rFonts w:ascii="Cambria" w:hAnsi="Cambria"/>
        </w:rPr>
        <w:t xml:space="preserve">Návod na používanie systému je dostupný na webovom sídle portálu JOSEPHINE (http://files.nar.cz/docs/josephine/sk/Skrateny_navod_ucastnik.pdf). </w:t>
      </w:r>
    </w:p>
    <w:p w14:paraId="06629981" w14:textId="77777777" w:rsidR="004D15D5" w:rsidRPr="00682EC6" w:rsidRDefault="004D15D5" w:rsidP="00682EC6">
      <w:pPr>
        <w:pStyle w:val="Heading4"/>
        <w:rPr>
          <w:rFonts w:ascii="Cambria" w:hAnsi="Cambria"/>
        </w:rPr>
      </w:pPr>
      <w:r w:rsidRPr="00682EC6">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682EC6" w:rsidRDefault="004D15D5" w:rsidP="00682EC6">
      <w:pPr>
        <w:pStyle w:val="Heading4"/>
        <w:rPr>
          <w:rFonts w:ascii="Cambria" w:hAnsi="Cambria"/>
        </w:rPr>
      </w:pPr>
      <w:r w:rsidRPr="00682EC6">
        <w:rPr>
          <w:rFonts w:ascii="Cambria" w:hAnsi="Cambria"/>
        </w:rPr>
        <w:t xml:space="preserve">Na bezproblémové používanie systému JOSEPHINE je nutné používať jeden z podporovaných internetových prehliadačov: </w:t>
      </w:r>
    </w:p>
    <w:p w14:paraId="2C490468" w14:textId="77777777" w:rsidR="004D15D5" w:rsidRPr="00682EC6" w:rsidRDefault="004D15D5" w:rsidP="003651EB">
      <w:pPr>
        <w:pStyle w:val="Heading6"/>
      </w:pPr>
      <w:r w:rsidRPr="00682EC6">
        <w:t xml:space="preserve">Microsoft Internet Explorer verzia 11.0 a vyššia, </w:t>
      </w:r>
    </w:p>
    <w:p w14:paraId="083AE74C" w14:textId="77777777" w:rsidR="004D15D5" w:rsidRPr="00682EC6" w:rsidRDefault="004D15D5" w:rsidP="003651EB">
      <w:pPr>
        <w:pStyle w:val="Heading6"/>
      </w:pPr>
      <w:r w:rsidRPr="00682EC6">
        <w:t>Mozilla Firefox verzia 13.0 a vyššia,</w:t>
      </w:r>
    </w:p>
    <w:p w14:paraId="56C7F618" w14:textId="77777777" w:rsidR="004D15D5" w:rsidRPr="00682EC6" w:rsidRDefault="004D15D5" w:rsidP="003651EB">
      <w:pPr>
        <w:pStyle w:val="Heading6"/>
      </w:pPr>
      <w:r w:rsidRPr="00682EC6">
        <w:t xml:space="preserve">Google Chrome, alebo </w:t>
      </w:r>
    </w:p>
    <w:p w14:paraId="5038EC5B" w14:textId="77777777" w:rsidR="004D15D5" w:rsidRPr="00682EC6" w:rsidRDefault="004D15D5" w:rsidP="003651EB">
      <w:pPr>
        <w:pStyle w:val="Heading6"/>
      </w:pPr>
      <w:r w:rsidRPr="00682EC6">
        <w:t>Microsoft Edge.</w:t>
      </w:r>
    </w:p>
    <w:p w14:paraId="32D03FA4" w14:textId="77777777" w:rsidR="004D15D5" w:rsidRPr="00682EC6" w:rsidRDefault="004D15D5" w:rsidP="00682EC6">
      <w:pPr>
        <w:pStyle w:val="Heading4"/>
        <w:rPr>
          <w:rFonts w:ascii="Cambria" w:hAnsi="Cambria"/>
        </w:rPr>
      </w:pPr>
      <w:r w:rsidRPr="00682EC6">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682EC6" w:rsidRDefault="004D15D5" w:rsidP="00682EC6">
      <w:pPr>
        <w:pStyle w:val="Heading4"/>
        <w:rPr>
          <w:rFonts w:ascii="Cambria" w:hAnsi="Cambria"/>
        </w:rPr>
      </w:pPr>
      <w:r w:rsidRPr="00682EC6">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682EC6" w:rsidRDefault="004D15D5" w:rsidP="00682EC6">
      <w:pPr>
        <w:pStyle w:val="Heading4"/>
        <w:rPr>
          <w:rFonts w:ascii="Cambria" w:hAnsi="Cambria"/>
        </w:rPr>
      </w:pPr>
      <w:r w:rsidRPr="00682EC6">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682EC6" w:rsidRDefault="004D15D5" w:rsidP="00682EC6">
      <w:pPr>
        <w:pStyle w:val="Heading4"/>
        <w:rPr>
          <w:rFonts w:ascii="Cambria" w:hAnsi="Cambria"/>
        </w:rPr>
      </w:pPr>
      <w:r w:rsidRPr="00682EC6">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682EC6" w:rsidRDefault="004D15D5" w:rsidP="00682EC6">
      <w:pPr>
        <w:pStyle w:val="Heading4"/>
        <w:rPr>
          <w:rFonts w:ascii="Cambria" w:hAnsi="Cambria"/>
        </w:rPr>
      </w:pPr>
      <w:r w:rsidRPr="00682EC6">
        <w:rPr>
          <w:rFonts w:ascii="Cambria" w:hAnsi="Cambria"/>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link uverejnený v profile Verejného obstarávateľa zriadenom v elektronickom úložisku na webovej stránke Úradu pre verejné obstarávanie (ďalej len „</w:t>
      </w:r>
      <w:r w:rsidRPr="00682EC6">
        <w:rPr>
          <w:rFonts w:ascii="Cambria" w:hAnsi="Cambria"/>
          <w:b/>
          <w:bCs/>
        </w:rPr>
        <w:t>Profil</w:t>
      </w:r>
      <w:r w:rsidRPr="00682EC6">
        <w:rPr>
          <w:rFonts w:ascii="Cambria" w:hAnsi="Cambria"/>
        </w:rPr>
        <w:t>“).</w:t>
      </w:r>
    </w:p>
    <w:p w14:paraId="46777968" w14:textId="77777777" w:rsidR="00672CF4" w:rsidRPr="00682EC6" w:rsidRDefault="004D15D5" w:rsidP="00682EC6">
      <w:pPr>
        <w:pStyle w:val="Heading4"/>
        <w:rPr>
          <w:rFonts w:ascii="Cambria" w:hAnsi="Cambria"/>
        </w:rPr>
      </w:pPr>
      <w:r w:rsidRPr="00682EC6">
        <w:rPr>
          <w:rFonts w:ascii="Cambria" w:hAnsi="Cambria"/>
        </w:rPr>
        <w:lastRenderedPageBreak/>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(t.j. JOSEPHINE).</w:t>
      </w:r>
    </w:p>
    <w:p w14:paraId="707954CF" w14:textId="77777777" w:rsidR="003E395A" w:rsidRPr="00682EC6" w:rsidRDefault="003E395A" w:rsidP="00E4125D">
      <w:pPr>
        <w:pStyle w:val="Heading3"/>
      </w:pPr>
      <w:bookmarkStart w:id="152" w:name="_Toc148621205"/>
      <w:r w:rsidRPr="00682EC6">
        <w:t>Vysvetľovanie a doplnenie súťažných podkladov</w:t>
      </w:r>
      <w:bookmarkEnd w:id="148"/>
      <w:bookmarkEnd w:id="149"/>
      <w:bookmarkEnd w:id="150"/>
      <w:bookmarkEnd w:id="151"/>
      <w:bookmarkEnd w:id="152"/>
    </w:p>
    <w:p w14:paraId="79B774B8" w14:textId="77777777" w:rsidR="00C30C45" w:rsidRPr="00682EC6" w:rsidRDefault="00AA4123" w:rsidP="00682EC6">
      <w:pPr>
        <w:pStyle w:val="Heading4"/>
        <w:rPr>
          <w:rFonts w:ascii="Cambria" w:hAnsi="Cambria"/>
        </w:rPr>
      </w:pPr>
      <w:bookmarkStart w:id="153" w:name="_Hlk522551241"/>
      <w:r w:rsidRPr="00682EC6">
        <w:rPr>
          <w:rFonts w:ascii="Cambria" w:hAnsi="Cambria"/>
        </w:rPr>
        <w:t xml:space="preserve">V prípade nejasností alebo potreby objasnenia akýchkoľvek poskytnutých informácií v lehote na predkladanie ponúk, môže ktorýkoľvek zo záujemcov požiadať </w:t>
      </w:r>
      <w:r w:rsidR="00A55585" w:rsidRPr="00682EC6">
        <w:rPr>
          <w:rFonts w:ascii="Cambria" w:hAnsi="Cambria"/>
        </w:rPr>
        <w:t xml:space="preserve">o vysvetlenie </w:t>
      </w:r>
      <w:r w:rsidRPr="00682EC6">
        <w:rPr>
          <w:rFonts w:ascii="Cambria" w:hAnsi="Cambria"/>
        </w:rPr>
        <w:t xml:space="preserve">prostredníctvom komunikačného rozhrania systému </w:t>
      </w:r>
      <w:r w:rsidR="00137CAF" w:rsidRPr="00682EC6">
        <w:rPr>
          <w:rFonts w:ascii="Cambria" w:hAnsi="Cambria"/>
        </w:rPr>
        <w:t>JOSEPHINE</w:t>
      </w:r>
      <w:r w:rsidR="00467E3F" w:rsidRPr="00682EC6">
        <w:rPr>
          <w:rFonts w:ascii="Cambria" w:hAnsi="Cambria"/>
        </w:rPr>
        <w:t xml:space="preserve"> </w:t>
      </w:r>
      <w:r w:rsidRPr="00682EC6">
        <w:rPr>
          <w:rFonts w:ascii="Cambria" w:hAnsi="Cambria"/>
        </w:rPr>
        <w:t xml:space="preserve">podľa vyššie uvedených pravidiel komunikácie. </w:t>
      </w:r>
    </w:p>
    <w:p w14:paraId="0E05A9DD" w14:textId="77777777" w:rsidR="00AA4123" w:rsidRPr="00682EC6" w:rsidRDefault="00AA4123" w:rsidP="00682EC6">
      <w:pPr>
        <w:pStyle w:val="Heading4"/>
        <w:rPr>
          <w:rFonts w:ascii="Cambria" w:hAnsi="Cambria"/>
        </w:rPr>
      </w:pPr>
      <w:r w:rsidRPr="00682EC6">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682EC6" w:rsidRDefault="003E395A" w:rsidP="00E4125D">
      <w:pPr>
        <w:pStyle w:val="Heading3"/>
      </w:pPr>
      <w:bookmarkStart w:id="154" w:name="_Toc534377202"/>
      <w:bookmarkStart w:id="155" w:name="_Toc522635406"/>
      <w:bookmarkStart w:id="156" w:name="_Toc525293220"/>
      <w:bookmarkStart w:id="157" w:name="_Toc522635407"/>
      <w:bookmarkStart w:id="158" w:name="_Toc525293221"/>
      <w:bookmarkStart w:id="159" w:name="_Toc444084948"/>
      <w:bookmarkStart w:id="160" w:name="_Toc4416618"/>
      <w:bookmarkStart w:id="161" w:name="_Toc4416912"/>
      <w:bookmarkStart w:id="162" w:name="_Toc4416961"/>
      <w:bookmarkStart w:id="163" w:name="_Toc148621206"/>
      <w:bookmarkEnd w:id="153"/>
      <w:bookmarkEnd w:id="154"/>
      <w:bookmarkEnd w:id="155"/>
      <w:bookmarkEnd w:id="156"/>
      <w:bookmarkEnd w:id="157"/>
      <w:bookmarkEnd w:id="158"/>
      <w:r w:rsidRPr="00682EC6">
        <w:t xml:space="preserve">Obhliadka miesta </w:t>
      </w:r>
      <w:r w:rsidR="00A55585" w:rsidRPr="00682EC6">
        <w:t xml:space="preserve">realizácie </w:t>
      </w:r>
      <w:r w:rsidR="0068594A" w:rsidRPr="00682EC6">
        <w:t>p</w:t>
      </w:r>
      <w:r w:rsidR="007D674D" w:rsidRPr="00682EC6">
        <w:t>redmet</w:t>
      </w:r>
      <w:r w:rsidRPr="00682EC6">
        <w:t>u zákazky</w:t>
      </w:r>
      <w:bookmarkEnd w:id="159"/>
      <w:bookmarkEnd w:id="160"/>
      <w:bookmarkEnd w:id="161"/>
      <w:bookmarkEnd w:id="162"/>
      <w:bookmarkEnd w:id="163"/>
    </w:p>
    <w:p w14:paraId="0E03346A" w14:textId="77777777" w:rsidR="006216D6" w:rsidRPr="00682EC6" w:rsidRDefault="00467E3F" w:rsidP="00682EC6">
      <w:pPr>
        <w:pStyle w:val="Heading4"/>
        <w:rPr>
          <w:rFonts w:ascii="Cambria" w:hAnsi="Cambria"/>
        </w:rPr>
      </w:pPr>
      <w:bookmarkStart w:id="164" w:name="_Ref64980700"/>
      <w:bookmarkStart w:id="165" w:name="_Toc4416498"/>
      <w:bookmarkStart w:id="166" w:name="_Toc4416619"/>
      <w:bookmarkStart w:id="167" w:name="_Toc4416913"/>
      <w:bookmarkStart w:id="168" w:name="_Toc4416962"/>
      <w:r w:rsidRPr="00682EC6">
        <w:rPr>
          <w:rFonts w:ascii="Cambria" w:hAnsi="Cambria"/>
        </w:rPr>
        <w:t>Obhliadka miesta realizácie predmetu zákazky sa nerealizuje</w:t>
      </w:r>
      <w:r w:rsidR="00713D44" w:rsidRPr="00682EC6">
        <w:rPr>
          <w:rFonts w:ascii="Cambria" w:hAnsi="Cambria"/>
        </w:rPr>
        <w:t>.</w:t>
      </w:r>
      <w:bookmarkEnd w:id="164"/>
    </w:p>
    <w:p w14:paraId="2BFE750A" w14:textId="77777777" w:rsidR="00F46482" w:rsidRPr="00682EC6" w:rsidRDefault="00F46482" w:rsidP="007817B7">
      <w:pPr>
        <w:pStyle w:val="Heading2"/>
        <w:rPr>
          <w:rFonts w:ascii="Cambria" w:hAnsi="Cambria"/>
        </w:rPr>
      </w:pPr>
      <w:bookmarkStart w:id="169" w:name="_Toc148621207"/>
      <w:r w:rsidRPr="00682EC6">
        <w:rPr>
          <w:rFonts w:ascii="Cambria" w:hAnsi="Cambria"/>
        </w:rPr>
        <w:t>Príprava ponuky</w:t>
      </w:r>
      <w:bookmarkEnd w:id="165"/>
      <w:bookmarkEnd w:id="166"/>
      <w:bookmarkEnd w:id="167"/>
      <w:bookmarkEnd w:id="168"/>
      <w:bookmarkEnd w:id="169"/>
    </w:p>
    <w:p w14:paraId="5BDCD2C1" w14:textId="77777777" w:rsidR="00B25D70" w:rsidRPr="00682EC6" w:rsidRDefault="00B25D70" w:rsidP="00E4125D">
      <w:pPr>
        <w:pStyle w:val="Heading3"/>
      </w:pPr>
      <w:bookmarkStart w:id="170" w:name="_Toc444084950"/>
      <w:bookmarkStart w:id="171" w:name="_Toc4416620"/>
      <w:bookmarkStart w:id="172" w:name="_Toc4416914"/>
      <w:bookmarkStart w:id="173" w:name="_Toc4416963"/>
      <w:bookmarkStart w:id="174" w:name="_Toc148621208"/>
      <w:r w:rsidRPr="00682EC6">
        <w:t>Jazyk ponúk</w:t>
      </w:r>
      <w:bookmarkEnd w:id="170"/>
      <w:bookmarkEnd w:id="171"/>
      <w:bookmarkEnd w:id="172"/>
      <w:bookmarkEnd w:id="173"/>
      <w:bookmarkEnd w:id="174"/>
    </w:p>
    <w:p w14:paraId="418E12F3" w14:textId="77777777" w:rsidR="0033293A" w:rsidRPr="00682EC6" w:rsidRDefault="00B25D70" w:rsidP="00682EC6">
      <w:pPr>
        <w:pStyle w:val="Heading4"/>
        <w:rPr>
          <w:rFonts w:ascii="Cambria" w:hAnsi="Cambria"/>
        </w:rPr>
      </w:pPr>
      <w:r w:rsidRPr="00682EC6">
        <w:rPr>
          <w:rFonts w:ascii="Cambria" w:hAnsi="Cambria"/>
        </w:rPr>
        <w:t>Ponuky, doklady a dokumenty v nich predložené sa predkladajú v štátnom jazyku Slovenskej republiky</w:t>
      </w:r>
      <w:r w:rsidR="001F4B8F" w:rsidRPr="00682EC6">
        <w:rPr>
          <w:rFonts w:ascii="Cambria" w:hAnsi="Cambria"/>
        </w:rPr>
        <w:t xml:space="preserve"> alebo v českom jazyku</w:t>
      </w:r>
      <w:r w:rsidRPr="00682EC6">
        <w:rPr>
          <w:rFonts w:ascii="Cambria" w:hAnsi="Cambria"/>
        </w:rPr>
        <w:t xml:space="preserve">. </w:t>
      </w:r>
      <w:bookmarkStart w:id="175" w:name="jazyky"/>
      <w:bookmarkEnd w:id="175"/>
    </w:p>
    <w:p w14:paraId="0279D025" w14:textId="77777777" w:rsidR="0033293A" w:rsidRPr="00682EC6" w:rsidRDefault="00B25D70" w:rsidP="00682EC6">
      <w:pPr>
        <w:pStyle w:val="Heading4"/>
        <w:rPr>
          <w:rFonts w:ascii="Cambria" w:hAnsi="Cambria"/>
        </w:rPr>
      </w:pPr>
      <w:r w:rsidRPr="00682EC6">
        <w:rPr>
          <w:rFonts w:ascii="Cambria" w:hAnsi="Cambria"/>
        </w:rPr>
        <w:t xml:space="preserve">Ak je doklad alebo dokument vyhotovený v </w:t>
      </w:r>
      <w:r w:rsidR="001C73ED" w:rsidRPr="00682EC6">
        <w:rPr>
          <w:rFonts w:ascii="Cambria" w:hAnsi="Cambria"/>
        </w:rPr>
        <w:t>inom ako štátnom jazyku alebo českom jazyku</w:t>
      </w:r>
      <w:r w:rsidRPr="00682EC6">
        <w:rPr>
          <w:rFonts w:ascii="Cambria" w:hAnsi="Cambria"/>
        </w:rPr>
        <w:t xml:space="preserve">, predkladá sa spolu s jeho </w:t>
      </w:r>
      <w:r w:rsidR="00826B07" w:rsidRPr="00682EC6">
        <w:rPr>
          <w:rFonts w:ascii="Cambria" w:hAnsi="Cambria"/>
        </w:rPr>
        <w:t xml:space="preserve">úradným </w:t>
      </w:r>
      <w:r w:rsidRPr="00682EC6">
        <w:rPr>
          <w:rFonts w:ascii="Cambria" w:hAnsi="Cambria"/>
        </w:rPr>
        <w:t xml:space="preserve">prekladom do štátneho jazyka; </w:t>
      </w:r>
      <w:r w:rsidR="001C73ED" w:rsidRPr="00682EC6">
        <w:rPr>
          <w:rFonts w:ascii="Cambria" w:hAnsi="Cambria"/>
        </w:rPr>
        <w:t>Ak sa zistí rozdiel v obsahu dokladu alebo dokumentu predloženom podľa predchádzajúcej vety, rozhodujúci je úradný preklad do štátneho jazyka</w:t>
      </w:r>
      <w:r w:rsidRPr="00682EC6">
        <w:rPr>
          <w:rFonts w:ascii="Cambria" w:hAnsi="Cambria"/>
        </w:rPr>
        <w:t xml:space="preserve">. </w:t>
      </w:r>
    </w:p>
    <w:p w14:paraId="1632C315" w14:textId="77777777" w:rsidR="00F46482" w:rsidRPr="00682EC6" w:rsidRDefault="00F46482" w:rsidP="00E4125D">
      <w:pPr>
        <w:pStyle w:val="Heading3"/>
      </w:pPr>
      <w:bookmarkStart w:id="176" w:name="_Toc400006275"/>
      <w:bookmarkStart w:id="177" w:name="_Toc444084951"/>
      <w:bookmarkStart w:id="178" w:name="_Toc4416621"/>
      <w:bookmarkStart w:id="179" w:name="_Toc4416915"/>
      <w:bookmarkStart w:id="180" w:name="_Toc4416964"/>
      <w:bookmarkStart w:id="181" w:name="_Ref106269483"/>
      <w:bookmarkStart w:id="182" w:name="_Toc148621209"/>
      <w:r w:rsidRPr="00682EC6">
        <w:t>Zábezpeka</w:t>
      </w:r>
      <w:bookmarkEnd w:id="176"/>
      <w:bookmarkEnd w:id="177"/>
      <w:bookmarkEnd w:id="178"/>
      <w:bookmarkEnd w:id="179"/>
      <w:bookmarkEnd w:id="180"/>
      <w:bookmarkEnd w:id="181"/>
      <w:bookmarkEnd w:id="182"/>
    </w:p>
    <w:p w14:paraId="3472B37B" w14:textId="2CFD5A49" w:rsidR="009D0A3F"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 xml:space="preserve">ý obstarávateľ vyžaduje na zabezpečenie ponuky zloženie zábezpeky </w:t>
      </w:r>
      <w:r w:rsidR="009D0A3F" w:rsidRPr="00682EC6">
        <w:rPr>
          <w:rFonts w:ascii="Cambria" w:hAnsi="Cambria"/>
        </w:rPr>
        <w:t>v</w:t>
      </w:r>
      <w:r w:rsidR="0006456A" w:rsidRPr="00682EC6">
        <w:rPr>
          <w:rFonts w:ascii="Cambria" w:hAnsi="Cambria"/>
        </w:rPr>
        <w:t xml:space="preserve">o výške </w:t>
      </w:r>
      <w:r w:rsidR="007B7643" w:rsidRPr="00682EC6">
        <w:rPr>
          <w:rFonts w:ascii="Cambria" w:hAnsi="Cambria"/>
          <w:b/>
          <w:bCs/>
        </w:rPr>
        <w:t>30 000,</w:t>
      </w:r>
      <w:r w:rsidR="0006456A" w:rsidRPr="00682EC6">
        <w:rPr>
          <w:rFonts w:ascii="Cambria" w:hAnsi="Cambria"/>
          <w:b/>
          <w:bCs/>
        </w:rPr>
        <w:t>-  EUR</w:t>
      </w:r>
      <w:r w:rsidR="007B7643" w:rsidRPr="00682EC6">
        <w:rPr>
          <w:rFonts w:ascii="Cambria" w:hAnsi="Cambria"/>
        </w:rPr>
        <w:t>.</w:t>
      </w:r>
    </w:p>
    <w:p w14:paraId="2F5C3EAA" w14:textId="77777777" w:rsidR="00DB3EC1" w:rsidRPr="00682EC6" w:rsidRDefault="00AB238B" w:rsidP="00682EC6">
      <w:pPr>
        <w:pStyle w:val="Heading4"/>
        <w:rPr>
          <w:rFonts w:ascii="Cambria" w:hAnsi="Cambria"/>
        </w:rPr>
      </w:pPr>
      <w:r w:rsidRPr="00682EC6">
        <w:rPr>
          <w:rFonts w:ascii="Cambria" w:hAnsi="Cambria"/>
        </w:rPr>
        <w:t>Zábezpeku je možné zložiť</w:t>
      </w:r>
      <w:r w:rsidR="00F17020" w:rsidRPr="00682EC6">
        <w:rPr>
          <w:rFonts w:ascii="Cambria" w:hAnsi="Cambria"/>
        </w:rPr>
        <w:t xml:space="preserve"> nasledovnou formou</w:t>
      </w:r>
      <w:r w:rsidRPr="00682EC6">
        <w:rPr>
          <w:rFonts w:ascii="Cambria" w:hAnsi="Cambria"/>
        </w:rPr>
        <w:t>:</w:t>
      </w:r>
    </w:p>
    <w:p w14:paraId="00DCD674" w14:textId="77777777" w:rsidR="00AB238B" w:rsidRPr="00682EC6" w:rsidRDefault="00AB238B" w:rsidP="00C30C45">
      <w:pPr>
        <w:pStyle w:val="Heading5"/>
      </w:pPr>
      <w:r w:rsidRPr="00682EC6">
        <w:t>Poskytnutím bankovej záruky za uchádzača</w:t>
      </w:r>
    </w:p>
    <w:p w14:paraId="331BD9B0" w14:textId="114FE5BD" w:rsidR="00425530" w:rsidRPr="00682EC6" w:rsidRDefault="00AB238B" w:rsidP="003651EB">
      <w:pPr>
        <w:pStyle w:val="Heading6"/>
        <w:rPr>
          <w:rFonts w:eastAsia="Times New Roman"/>
          <w:lang w:eastAsia="sk-SK"/>
        </w:rPr>
      </w:pPr>
      <w:r w:rsidRPr="00682EC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682EC6">
        <w:rPr>
          <w:rFonts w:eastAsia="Times New Roman"/>
          <w:lang w:eastAsia="sk-SK"/>
        </w:rPr>
        <w:t xml:space="preserve">minimálne </w:t>
      </w:r>
      <w:r w:rsidRPr="00682EC6">
        <w:rPr>
          <w:rFonts w:eastAsia="Times New Roman"/>
          <w:lang w:eastAsia="sk-SK"/>
        </w:rPr>
        <w:t xml:space="preserve">do skončenia lehoty viazanosti ponúk (resp. predĺženej lehoty viazanosti), </w:t>
      </w:r>
      <w:r w:rsidR="00BD4CE3" w:rsidRPr="00682EC6">
        <w:rPr>
          <w:rFonts w:eastAsia="Times New Roman"/>
          <w:lang w:eastAsia="sk-SK"/>
        </w:rPr>
        <w:br/>
      </w:r>
      <w:r w:rsidRPr="00682EC6">
        <w:rPr>
          <w:rFonts w:eastAsia="Times New Roman"/>
          <w:lang w:eastAsia="sk-SK"/>
        </w:rPr>
        <w:t>t.</w:t>
      </w:r>
      <w:r w:rsidR="00BD4CE3" w:rsidRPr="00682EC6">
        <w:rPr>
          <w:rFonts w:eastAsia="Times New Roman"/>
          <w:lang w:eastAsia="sk-SK"/>
        </w:rPr>
        <w:t xml:space="preserve"> </w:t>
      </w:r>
      <w:r w:rsidRPr="00682EC6">
        <w:rPr>
          <w:rFonts w:eastAsia="Times New Roman"/>
          <w:lang w:eastAsia="sk-SK"/>
        </w:rPr>
        <w:t xml:space="preserve">j. </w:t>
      </w:r>
      <w:r w:rsidR="00FD751C" w:rsidRPr="00682EC6">
        <w:rPr>
          <w:rFonts w:eastAsia="Times New Roman"/>
          <w:lang w:eastAsia="sk-SK"/>
        </w:rPr>
        <w:t>do</w:t>
      </w:r>
      <w:r w:rsidR="00BD4CE3" w:rsidRPr="00682EC6">
        <w:rPr>
          <w:rFonts w:eastAsia="Times New Roman"/>
          <w:lang w:eastAsia="sk-SK"/>
        </w:rPr>
        <w:t xml:space="preserve"> </w:t>
      </w:r>
      <w:r w:rsidR="007B7643" w:rsidRPr="00682EC6">
        <w:rPr>
          <w:b/>
          <w:bCs/>
        </w:rPr>
        <w:t>30.04.2024</w:t>
      </w:r>
      <w:r w:rsidR="007B7643" w:rsidRPr="00682EC6">
        <w:rPr>
          <w:rFonts w:eastAsia="Times New Roman"/>
          <w:lang w:eastAsia="sk-SK"/>
        </w:rPr>
        <w:t xml:space="preserve">. </w:t>
      </w:r>
      <w:r w:rsidRPr="00682EC6">
        <w:rPr>
          <w:rFonts w:eastAsia="Times New Roman"/>
          <w:lang w:eastAsia="sk-SK"/>
        </w:rPr>
        <w:t>Z bankovej záruky vystavenej bankou musí ďalej vyplývať, že banka uspokojí veriteľa (</w:t>
      </w:r>
      <w:r w:rsidR="00A04C69" w:rsidRPr="00682EC6">
        <w:rPr>
          <w:rFonts w:eastAsia="Times New Roman"/>
          <w:lang w:eastAsia="sk-SK"/>
        </w:rPr>
        <w:t>Verejn</w:t>
      </w:r>
      <w:r w:rsidRPr="00682EC6">
        <w:rPr>
          <w:rFonts w:eastAsia="Times New Roman"/>
          <w:lang w:eastAsia="sk-SK"/>
        </w:rPr>
        <w:t xml:space="preserve">ého obstarávateľa) za dlžníka (uchádzača) v prípade prepadnutia jeho zábezpeky v prospech </w:t>
      </w:r>
      <w:r w:rsidR="00A04C69" w:rsidRPr="00682EC6">
        <w:rPr>
          <w:rFonts w:eastAsia="Times New Roman"/>
          <w:szCs w:val="20"/>
          <w:lang w:eastAsia="sk-SK"/>
        </w:rPr>
        <w:t>Verejn</w:t>
      </w:r>
      <w:r w:rsidRPr="00682EC6">
        <w:rPr>
          <w:rFonts w:eastAsia="Times New Roman"/>
          <w:szCs w:val="20"/>
          <w:lang w:eastAsia="sk-SK"/>
        </w:rPr>
        <w:t>ého obstarávateľa</w:t>
      </w:r>
      <w:r w:rsidR="00AA4DCA" w:rsidRPr="00682EC6">
        <w:rPr>
          <w:szCs w:val="20"/>
        </w:rPr>
        <w:t xml:space="preserve"> v</w:t>
      </w:r>
      <w:r w:rsidR="002C6E57" w:rsidRPr="00682EC6">
        <w:rPr>
          <w:szCs w:val="20"/>
        </w:rPr>
        <w:t> tomto Verejnom obstarávaní</w:t>
      </w:r>
      <w:r w:rsidR="00851C8C" w:rsidRPr="00682EC6">
        <w:rPr>
          <w:b/>
          <w:szCs w:val="20"/>
        </w:rPr>
        <w:t xml:space="preserve">, pričom v texte dokladu vystaveného bankou musí byť </w:t>
      </w:r>
      <w:r w:rsidR="002C6E57" w:rsidRPr="00682EC6">
        <w:rPr>
          <w:b/>
          <w:szCs w:val="20"/>
        </w:rPr>
        <w:t>Verejné obstarávanie</w:t>
      </w:r>
      <w:r w:rsidR="00851C8C" w:rsidRPr="00682EC6">
        <w:rPr>
          <w:b/>
          <w:szCs w:val="20"/>
        </w:rPr>
        <w:t xml:space="preserve"> nezameniteľne identifikova</w:t>
      </w:r>
      <w:r w:rsidR="002C6E57" w:rsidRPr="00682EC6">
        <w:rPr>
          <w:b/>
          <w:szCs w:val="20"/>
        </w:rPr>
        <w:t>né</w:t>
      </w:r>
      <w:r w:rsidR="00851C8C" w:rsidRPr="00682EC6">
        <w:rPr>
          <w:b/>
          <w:szCs w:val="20"/>
        </w:rPr>
        <w:t xml:space="preserve"> napr. číslom </w:t>
      </w:r>
      <w:r w:rsidR="002D160A" w:rsidRPr="00682EC6">
        <w:rPr>
          <w:b/>
          <w:szCs w:val="20"/>
        </w:rPr>
        <w:t>o</w:t>
      </w:r>
      <w:r w:rsidR="00851C8C" w:rsidRPr="00682EC6">
        <w:rPr>
          <w:b/>
          <w:szCs w:val="20"/>
        </w:rPr>
        <w:t>známenia</w:t>
      </w:r>
      <w:r w:rsidR="002D160A" w:rsidRPr="00682EC6">
        <w:rPr>
          <w:b/>
          <w:szCs w:val="20"/>
        </w:rPr>
        <w:t xml:space="preserve"> o vyhlásení tohto </w:t>
      </w:r>
      <w:r w:rsidR="003716D2" w:rsidRPr="00682EC6">
        <w:rPr>
          <w:b/>
          <w:szCs w:val="20"/>
        </w:rPr>
        <w:t>V</w:t>
      </w:r>
      <w:r w:rsidR="002D160A" w:rsidRPr="00682EC6">
        <w:rPr>
          <w:b/>
          <w:szCs w:val="20"/>
        </w:rPr>
        <w:t>erejného obstarávania</w:t>
      </w:r>
      <w:r w:rsidR="002C6E57" w:rsidRPr="00682EC6">
        <w:rPr>
          <w:b/>
          <w:szCs w:val="20"/>
        </w:rPr>
        <w:t xml:space="preserve"> alebo jeho názvom</w:t>
      </w:r>
      <w:r w:rsidRPr="00682EC6">
        <w:rPr>
          <w:rFonts w:eastAsia="Times New Roman"/>
          <w:szCs w:val="20"/>
          <w:lang w:eastAsia="sk-SK"/>
        </w:rPr>
        <w:t>.</w:t>
      </w:r>
      <w:r w:rsidRPr="00682EC6">
        <w:rPr>
          <w:rFonts w:eastAsia="Times New Roman"/>
          <w:lang w:eastAsia="sk-SK"/>
        </w:rPr>
        <w:t xml:space="preserve"> Banka sa musí bezpodmienečne </w:t>
      </w:r>
      <w:r w:rsidR="00573E7C" w:rsidRPr="00682EC6">
        <w:t xml:space="preserve">a neodvolateľne </w:t>
      </w:r>
      <w:r w:rsidRPr="00682EC6">
        <w:rPr>
          <w:rFonts w:eastAsia="Times New Roman"/>
          <w:lang w:eastAsia="sk-SK"/>
        </w:rPr>
        <w:t xml:space="preserve">zaviazať </w:t>
      </w:r>
      <w:r w:rsidR="00351569" w:rsidRPr="00682EC6">
        <w:rPr>
          <w:rFonts w:eastAsia="Times New Roman"/>
          <w:lang w:eastAsia="sk-SK"/>
        </w:rPr>
        <w:t xml:space="preserve">po doručení výzvy Verejného obstarávateľa </w:t>
      </w:r>
      <w:r w:rsidRPr="00682EC6">
        <w:rPr>
          <w:rFonts w:eastAsia="Times New Roman"/>
          <w:lang w:eastAsia="sk-SK"/>
        </w:rPr>
        <w:t xml:space="preserve">zaplatiť na účet </w:t>
      </w:r>
      <w:r w:rsidR="00A04C69" w:rsidRPr="00682EC6">
        <w:rPr>
          <w:rFonts w:eastAsia="Times New Roman"/>
          <w:lang w:eastAsia="sk-SK"/>
        </w:rPr>
        <w:t>Verejn</w:t>
      </w:r>
      <w:r w:rsidRPr="00682EC6">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682EC6">
        <w:rPr>
          <w:rFonts w:eastAsia="Times New Roman"/>
          <w:lang w:eastAsia="sk-SK"/>
        </w:rPr>
        <w:t>Verejn</w:t>
      </w:r>
      <w:r w:rsidRPr="00682EC6">
        <w:rPr>
          <w:rFonts w:eastAsia="Times New Roman"/>
          <w:lang w:eastAsia="sk-SK"/>
        </w:rPr>
        <w:t xml:space="preserve">ému obstarávateľovi. </w:t>
      </w:r>
      <w:bookmarkStart w:id="183" w:name="_Hlk522551263"/>
    </w:p>
    <w:p w14:paraId="4E7AFB98" w14:textId="77777777" w:rsidR="00AB238B" w:rsidRPr="00682EC6" w:rsidRDefault="00425530" w:rsidP="003651EB">
      <w:pPr>
        <w:pStyle w:val="Heading6"/>
        <w:rPr>
          <w:rFonts w:eastAsia="Times New Roman" w:cs="Arial"/>
          <w:lang w:eastAsia="sk-SK"/>
        </w:rPr>
      </w:pPr>
      <w:r w:rsidRPr="00682EC6">
        <w:rPr>
          <w:rFonts w:eastAsia="Times New Roman"/>
          <w:lang w:eastAsia="sk-SK"/>
        </w:rPr>
        <w:t>V</w:t>
      </w:r>
      <w:r w:rsidRPr="00682EC6">
        <w:t xml:space="preserve"> pr</w:t>
      </w:r>
      <w:r w:rsidRPr="00682EC6">
        <w:rPr>
          <w:rFonts w:cs="Proba Pro"/>
        </w:rPr>
        <w:t>í</w:t>
      </w:r>
      <w:r w:rsidRPr="00682EC6">
        <w:t>pade poskytnutia z</w:t>
      </w:r>
      <w:r w:rsidRPr="00682EC6">
        <w:rPr>
          <w:rFonts w:cs="Proba Pro"/>
        </w:rPr>
        <w:t>á</w:t>
      </w:r>
      <w:r w:rsidRPr="00682EC6">
        <w:t>bezpeky formou bankovej z</w:t>
      </w:r>
      <w:r w:rsidRPr="00682EC6">
        <w:rPr>
          <w:rFonts w:cs="Proba Pro"/>
        </w:rPr>
        <w:t>á</w:t>
      </w:r>
      <w:r w:rsidRPr="00682EC6">
        <w:t>ruky, uch</w:t>
      </w:r>
      <w:r w:rsidRPr="00682EC6">
        <w:rPr>
          <w:rFonts w:cs="Proba Pro"/>
        </w:rPr>
        <w:t>á</w:t>
      </w:r>
      <w:r w:rsidRPr="00682EC6">
        <w:t>dza</w:t>
      </w:r>
      <w:r w:rsidRPr="00682EC6">
        <w:rPr>
          <w:rFonts w:cs="Proba Pro"/>
        </w:rPr>
        <w:t>č</w:t>
      </w:r>
      <w:r w:rsidRPr="00682EC6">
        <w:t xml:space="preserve"> predlo</w:t>
      </w:r>
      <w:r w:rsidRPr="00682EC6">
        <w:rPr>
          <w:rFonts w:cs="Proba Pro"/>
        </w:rPr>
        <w:t>ží</w:t>
      </w:r>
      <w:r w:rsidRPr="00682EC6">
        <w:t xml:space="preserve"> bankovú záruku vo forme a spôsobom uvedeným v ustanovení bodu</w:t>
      </w:r>
      <w:r w:rsidR="00AA4DCA" w:rsidRPr="00682EC6">
        <w:t xml:space="preserve">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6149E7" w:rsidRPr="00682EC6">
        <w:t xml:space="preserve"> </w:t>
      </w:r>
      <w:r w:rsidRPr="00682EC6">
        <w:t>tejto časti súťažných podkladov</w:t>
      </w:r>
      <w:bookmarkEnd w:id="183"/>
      <w:r w:rsidR="00AB238B" w:rsidRPr="00682EC6">
        <w:rPr>
          <w:rFonts w:eastAsia="Times New Roman" w:cs="Arial"/>
          <w:lang w:eastAsia="sk-SK"/>
        </w:rPr>
        <w:t xml:space="preserve">. </w:t>
      </w:r>
    </w:p>
    <w:p w14:paraId="5F12E692" w14:textId="77777777" w:rsidR="00AA4DCA" w:rsidRPr="00682EC6" w:rsidRDefault="00AA4DCA" w:rsidP="00C30C45">
      <w:pPr>
        <w:pStyle w:val="Heading5"/>
      </w:pPr>
      <w:r w:rsidRPr="00682EC6">
        <w:lastRenderedPageBreak/>
        <w:t>Poskytnutím poistenia záruky za uchádzača</w:t>
      </w:r>
    </w:p>
    <w:p w14:paraId="73246A38" w14:textId="76873655" w:rsidR="002D0834" w:rsidRPr="00682EC6" w:rsidRDefault="00AA4DCA" w:rsidP="003651EB">
      <w:pPr>
        <w:pStyle w:val="Heading6"/>
      </w:pPr>
      <w:r w:rsidRPr="00682EC6">
        <w:t>Poskytnutie poistenia záruky nesmie byť v rozpore s ustanoveniami zákona č. 39/2015 Z. z. o poisťovníctve a o zmene a doplnení niektorých zákonov, v platnom znení. Poistná zmluva musí byť uzatvorená tak, že poisteným je uchádzač a</w:t>
      </w:r>
      <w:r w:rsidRPr="00682EC6">
        <w:rPr>
          <w:rFonts w:cs="Calibri"/>
        </w:rPr>
        <w:t> </w:t>
      </w:r>
      <w:r w:rsidRPr="00682EC6">
        <w:t>oprávnenou osobou z</w:t>
      </w:r>
      <w:r w:rsidRPr="00682EC6">
        <w:rPr>
          <w:rFonts w:cs="Calibri"/>
        </w:rPr>
        <w:t> </w:t>
      </w:r>
      <w:r w:rsidRPr="00682EC6">
        <w:rPr>
          <w:szCs w:val="22"/>
        </w:rPr>
        <w:t>poistnej</w:t>
      </w:r>
      <w:r w:rsidRPr="00682EC6">
        <w:t xml:space="preserve"> zmluvy je </w:t>
      </w:r>
      <w:r w:rsidR="003716D2" w:rsidRPr="00682EC6">
        <w:t>V</w:t>
      </w:r>
      <w:r w:rsidRPr="00682EC6">
        <w:t>erejný obstarávateľ. Doba platnosti poistenia záruky musí byť určená v</w:t>
      </w:r>
      <w:r w:rsidRPr="00682EC6">
        <w:rPr>
          <w:rFonts w:cs="Calibri"/>
        </w:rPr>
        <w:t> </w:t>
      </w:r>
      <w:r w:rsidRPr="00682EC6">
        <w:t>poistnej zmluve, ako aj v</w:t>
      </w:r>
      <w:r w:rsidRPr="00682EC6">
        <w:rPr>
          <w:rFonts w:cs="Calibri"/>
        </w:rPr>
        <w:t> </w:t>
      </w:r>
      <w:r w:rsidRPr="00682EC6">
        <w:t xml:space="preserve">doklade </w:t>
      </w:r>
      <w:r w:rsidRPr="00682EC6">
        <w:rPr>
          <w:rFonts w:eastAsia="Times New Roman"/>
          <w:lang w:eastAsia="sk-SK"/>
        </w:rPr>
        <w:t>vystavenom</w:t>
      </w:r>
      <w:r w:rsidRPr="00682EC6">
        <w:t xml:space="preserve"> poisťovňou o</w:t>
      </w:r>
      <w:r w:rsidRPr="00682EC6">
        <w:rPr>
          <w:rFonts w:cs="Calibri"/>
        </w:rPr>
        <w:t> </w:t>
      </w:r>
      <w:r w:rsidRPr="00682EC6">
        <w:t xml:space="preserve">existencii poistenia záruky </w:t>
      </w:r>
      <w:r w:rsidRPr="00682EC6">
        <w:rPr>
          <w:rFonts w:eastAsia="Times New Roman"/>
          <w:lang w:eastAsia="sk-SK"/>
        </w:rPr>
        <w:t xml:space="preserve">do skončenia lehoty viazanosti ponúk (resp. predĺženej lehoty viazanosti), </w:t>
      </w:r>
      <w:r w:rsidR="002C6E57" w:rsidRPr="00682EC6">
        <w:rPr>
          <w:rFonts w:eastAsia="Times New Roman"/>
          <w:lang w:eastAsia="sk-SK"/>
        </w:rPr>
        <w:t xml:space="preserve">t. j. do </w:t>
      </w:r>
      <w:r w:rsidR="007B7643" w:rsidRPr="00682EC6">
        <w:rPr>
          <w:b/>
          <w:bCs/>
        </w:rPr>
        <w:t>30.04.2024</w:t>
      </w:r>
      <w:r w:rsidR="007B7643" w:rsidRPr="00682EC6">
        <w:rPr>
          <w:rFonts w:eastAsia="Times New Roman"/>
          <w:lang w:eastAsia="sk-SK"/>
        </w:rPr>
        <w:t xml:space="preserve">. </w:t>
      </w:r>
      <w:r w:rsidRPr="00682EC6">
        <w:t>Z</w:t>
      </w:r>
      <w:r w:rsidRPr="00682EC6">
        <w:rPr>
          <w:rFonts w:cs="Calibri"/>
        </w:rPr>
        <w:t> </w:t>
      </w:r>
      <w:r w:rsidRPr="00682EC6">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682EC6">
        <w:rPr>
          <w:szCs w:val="20"/>
        </w:rPr>
        <w:t>v tomto Verejnom obstarávaní</w:t>
      </w:r>
      <w:r w:rsidR="002C6E57" w:rsidRPr="00682EC6">
        <w:rPr>
          <w:b/>
          <w:szCs w:val="20"/>
        </w:rPr>
        <w:t xml:space="preserve">, </w:t>
      </w:r>
      <w:r w:rsidR="00851C8C" w:rsidRPr="00682EC6">
        <w:rPr>
          <w:b/>
          <w:szCs w:val="20"/>
        </w:rPr>
        <w:t xml:space="preserve">pričom v texte dokladu vystaveného poisťovňou musí byť </w:t>
      </w:r>
      <w:r w:rsidR="002C6E57" w:rsidRPr="00682EC6">
        <w:rPr>
          <w:b/>
          <w:szCs w:val="20"/>
        </w:rPr>
        <w:t>Verejné obstarávanie nezameniteľne identifikované napr. číslom oznámenia o vyhlásení tohto Verejného obstarávania alebo jeho názvom</w:t>
      </w:r>
      <w:r w:rsidR="002C6E57" w:rsidRPr="00682EC6">
        <w:rPr>
          <w:rFonts w:eastAsia="Times New Roman"/>
          <w:szCs w:val="20"/>
          <w:lang w:eastAsia="sk-SK"/>
        </w:rPr>
        <w:t>.</w:t>
      </w:r>
      <w:r w:rsidR="002C6E57" w:rsidRPr="00682EC6">
        <w:rPr>
          <w:rFonts w:eastAsia="Times New Roman"/>
          <w:lang w:eastAsia="sk-SK"/>
        </w:rPr>
        <w:t xml:space="preserve"> </w:t>
      </w:r>
      <w:r w:rsidRPr="00682EC6">
        <w:t xml:space="preserve">Poisťovňa sa musí bezpodmienečne </w:t>
      </w:r>
      <w:r w:rsidR="00573E7C" w:rsidRPr="00682EC6">
        <w:t xml:space="preserve">a neodvolateľne </w:t>
      </w:r>
      <w:r w:rsidRPr="00682EC6">
        <w:t xml:space="preserve">zaviazať zaplatiť </w:t>
      </w:r>
      <w:r w:rsidR="00351569" w:rsidRPr="00682EC6">
        <w:rPr>
          <w:rFonts w:eastAsia="Times New Roman"/>
          <w:lang w:eastAsia="sk-SK"/>
        </w:rPr>
        <w:t xml:space="preserve">po doručení výzvy Verejného obstarávateľa zaplatiť na účet Verejného obstarávateľa pohľadávku </w:t>
      </w:r>
      <w:r w:rsidRPr="00682EC6">
        <w:t>krytú poistením záruky. Poistenie záruky vzniká dňom uzavretia poistnej zmluvy medzi poisťovňou a</w:t>
      </w:r>
      <w:r w:rsidRPr="00682EC6">
        <w:rPr>
          <w:rFonts w:cs="Calibri"/>
        </w:rPr>
        <w:t> </w:t>
      </w:r>
      <w:r w:rsidRPr="00682EC6">
        <w:t>poisteným (uchádzačom) a zábezpeka vzniká doručením dokladu vystaveného poisťovňou o</w:t>
      </w:r>
      <w:r w:rsidRPr="00682EC6">
        <w:rPr>
          <w:rFonts w:cs="Calibri"/>
        </w:rPr>
        <w:t> </w:t>
      </w:r>
      <w:r w:rsidRPr="00682EC6">
        <w:t xml:space="preserve">poistení záruky Verejnému obstarávateľovi. </w:t>
      </w:r>
    </w:p>
    <w:p w14:paraId="570BD7DC" w14:textId="77777777" w:rsidR="00AA4DCA" w:rsidRPr="00682EC6" w:rsidRDefault="00AA4DCA" w:rsidP="003651EB">
      <w:pPr>
        <w:pStyle w:val="Heading6"/>
      </w:pPr>
      <w:r w:rsidRPr="00682EC6">
        <w:t>V prípade poskytnutia zábezpeky formou poistenia záruky, uchádzač predloží doklad vystavený poisťovňou vo forme a</w:t>
      </w:r>
      <w:r w:rsidRPr="00682EC6">
        <w:rPr>
          <w:rFonts w:cs="Calibri"/>
        </w:rPr>
        <w:t> </w:t>
      </w:r>
      <w:r w:rsidRPr="00682EC6">
        <w:t>sp</w:t>
      </w:r>
      <w:r w:rsidRPr="00682EC6">
        <w:rPr>
          <w:rFonts w:cs="Proba Pro"/>
        </w:rPr>
        <w:t>ô</w:t>
      </w:r>
      <w:r w:rsidRPr="00682EC6">
        <w:t>sobom uveden</w:t>
      </w:r>
      <w:r w:rsidRPr="00682EC6">
        <w:rPr>
          <w:rFonts w:cs="Proba Pro"/>
        </w:rPr>
        <w:t>ý</w:t>
      </w:r>
      <w:r w:rsidRPr="00682EC6">
        <w:t>m v</w:t>
      </w:r>
      <w:r w:rsidRPr="00682EC6">
        <w:rPr>
          <w:rFonts w:cs="Calibri"/>
        </w:rPr>
        <w:t> </w:t>
      </w:r>
      <w:r w:rsidRPr="00682EC6">
        <w:t>ustanoven</w:t>
      </w:r>
      <w:r w:rsidRPr="00682EC6">
        <w:rPr>
          <w:rFonts w:cs="Proba Pro"/>
        </w:rPr>
        <w:t>í</w:t>
      </w:r>
      <w:r w:rsidRPr="00682EC6">
        <w:t xml:space="preserve"> bodu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473CD7" w:rsidRPr="00682EC6">
        <w:t xml:space="preserve"> </w:t>
      </w:r>
      <w:r w:rsidRPr="00682EC6">
        <w:t>tejto časti súťažných podkladov.</w:t>
      </w:r>
    </w:p>
    <w:p w14:paraId="7C64F3F3" w14:textId="77777777" w:rsidR="00AB238B" w:rsidRPr="00682EC6" w:rsidRDefault="00AB238B" w:rsidP="00C30C45">
      <w:pPr>
        <w:pStyle w:val="Heading5"/>
      </w:pPr>
      <w:bookmarkStart w:id="184" w:name="_Ref4422903"/>
      <w:r w:rsidRPr="00682EC6">
        <w:t xml:space="preserve">Zložením finančných prostriedkov na bankový účet </w:t>
      </w:r>
      <w:r w:rsidR="00A04C69" w:rsidRPr="00682EC6">
        <w:t>Verejn</w:t>
      </w:r>
      <w:r w:rsidRPr="00682EC6">
        <w:t>ého obstarávateľa</w:t>
      </w:r>
      <w:bookmarkEnd w:id="184"/>
    </w:p>
    <w:p w14:paraId="47EFBA19" w14:textId="77777777" w:rsidR="00AB238B" w:rsidRPr="00682EC6" w:rsidRDefault="00AB238B" w:rsidP="003651EB">
      <w:pPr>
        <w:pStyle w:val="Heading6"/>
        <w:rPr>
          <w:rFonts w:eastAsia="Times New Roman"/>
          <w:lang w:eastAsia="sk-SK"/>
        </w:rPr>
      </w:pPr>
      <w:r w:rsidRPr="00682EC6">
        <w:rPr>
          <w:rFonts w:eastAsia="Times New Roman"/>
          <w:lang w:eastAsia="sk-SK"/>
        </w:rPr>
        <w:t xml:space="preserve">V </w:t>
      </w:r>
      <w:r w:rsidRPr="00682EC6">
        <w:rPr>
          <w:szCs w:val="22"/>
        </w:rPr>
        <w:t>prípade</w:t>
      </w:r>
      <w:r w:rsidRPr="00682EC6">
        <w:rPr>
          <w:rFonts w:eastAsia="Times New Roman"/>
          <w:lang w:eastAsia="sk-SK"/>
        </w:rPr>
        <w:t xml:space="preserve"> zloženia finančných prostriedkov na bankový účet </w:t>
      </w:r>
      <w:r w:rsidR="00A04C69" w:rsidRPr="00682EC6">
        <w:rPr>
          <w:rFonts w:eastAsia="Times New Roman"/>
          <w:lang w:eastAsia="sk-SK"/>
        </w:rPr>
        <w:t>Verejn</w:t>
      </w:r>
      <w:r w:rsidRPr="00682EC6">
        <w:rPr>
          <w:rFonts w:eastAsia="Times New Roman"/>
          <w:lang w:eastAsia="sk-SK"/>
        </w:rPr>
        <w:t xml:space="preserve">ého obstarávateľa musia byť zložené na účet: </w:t>
      </w:r>
    </w:p>
    <w:p w14:paraId="52C31EA2" w14:textId="5BA8B12D" w:rsidR="003B1650" w:rsidRPr="00682EC6" w:rsidRDefault="00D22E34" w:rsidP="00A27E8E">
      <w:pPr>
        <w:ind w:left="1134"/>
      </w:pPr>
      <w:bookmarkStart w:id="185" w:name="_Hlk13560011"/>
      <w:r w:rsidRPr="00682EC6">
        <w:rPr>
          <w:rFonts w:eastAsiaTheme="majorEastAsia" w:cstheme="majorBidi"/>
        </w:rPr>
        <w:t>Názov</w:t>
      </w:r>
      <w:r w:rsidRPr="00682EC6">
        <w:rPr>
          <w:rFonts w:eastAsia="Times New Roman"/>
          <w:lang w:eastAsia="sk-SK"/>
        </w:rPr>
        <w:t xml:space="preserve"> b</w:t>
      </w:r>
      <w:r w:rsidR="00AB238B" w:rsidRPr="00682EC6">
        <w:rPr>
          <w:rFonts w:eastAsia="Times New Roman"/>
          <w:lang w:eastAsia="sk-SK"/>
        </w:rPr>
        <w:t>ank</w:t>
      </w:r>
      <w:r w:rsidRPr="00682EC6">
        <w:rPr>
          <w:rFonts w:eastAsia="Times New Roman"/>
          <w:lang w:eastAsia="sk-SK"/>
        </w:rPr>
        <w:t>y</w:t>
      </w:r>
      <w:r w:rsidR="00AB238B" w:rsidRPr="00682EC6">
        <w:rPr>
          <w:rFonts w:eastAsia="Times New Roman"/>
          <w:lang w:eastAsia="sk-SK"/>
        </w:rPr>
        <w:t>:</w:t>
      </w:r>
      <w:r w:rsidR="00C73AFB" w:rsidRPr="00682EC6">
        <w:t xml:space="preserve"> </w:t>
      </w:r>
      <w:r w:rsidR="007B7643" w:rsidRPr="00682EC6">
        <w:rPr>
          <w:b/>
          <w:bCs/>
        </w:rPr>
        <w:t>Prima banka Slovensko, a.s.</w:t>
      </w:r>
    </w:p>
    <w:p w14:paraId="227B069E" w14:textId="7742C805" w:rsidR="00D22E34" w:rsidRPr="00682EC6" w:rsidRDefault="00AB238B" w:rsidP="00A27E8E">
      <w:pPr>
        <w:ind w:left="1134"/>
        <w:rPr>
          <w:rFonts w:eastAsiaTheme="majorEastAsia" w:cstheme="majorBidi"/>
        </w:rPr>
      </w:pPr>
      <w:r w:rsidRPr="00682EC6">
        <w:rPr>
          <w:rFonts w:eastAsiaTheme="majorEastAsia" w:cstheme="majorBidi"/>
        </w:rPr>
        <w:t>IBAN kód:</w:t>
      </w:r>
      <w:r w:rsidR="00E64446" w:rsidRPr="00682EC6">
        <w:rPr>
          <w:rFonts w:eastAsiaTheme="majorEastAsia" w:cstheme="majorBidi"/>
        </w:rPr>
        <w:t xml:space="preserve"> </w:t>
      </w:r>
      <w:r w:rsidR="007B7643" w:rsidRPr="00682EC6">
        <w:rPr>
          <w:b/>
          <w:bCs/>
        </w:rPr>
        <w:t>SK18 5600 0000 0034 0042 1094</w:t>
      </w:r>
    </w:p>
    <w:p w14:paraId="64B9A61A" w14:textId="3732F344" w:rsidR="00D22E34" w:rsidRPr="00682EC6" w:rsidRDefault="00AB238B" w:rsidP="00A27E8E">
      <w:pPr>
        <w:ind w:left="1134"/>
        <w:rPr>
          <w:rFonts w:eastAsiaTheme="majorEastAsia" w:cstheme="majorBidi"/>
        </w:rPr>
      </w:pPr>
      <w:r w:rsidRPr="00682EC6">
        <w:rPr>
          <w:rFonts w:eastAsiaTheme="majorEastAsia" w:cstheme="majorBidi"/>
        </w:rPr>
        <w:t>SWIFTová adresa banky:</w:t>
      </w:r>
      <w:r w:rsidR="00672CF4" w:rsidRPr="00682EC6">
        <w:rPr>
          <w:rFonts w:eastAsia="Times New Roman"/>
          <w:lang w:eastAsia="sk-SK"/>
        </w:rPr>
        <w:t xml:space="preserve"> </w:t>
      </w:r>
      <w:r w:rsidR="007B7643" w:rsidRPr="00682EC6">
        <w:rPr>
          <w:b/>
          <w:bCs/>
        </w:rPr>
        <w:t>KOMASK2X</w:t>
      </w:r>
    </w:p>
    <w:p w14:paraId="412610F5" w14:textId="77777777" w:rsidR="00AB238B" w:rsidRPr="00682EC6" w:rsidRDefault="00AB238B" w:rsidP="00E20B74">
      <w:pPr>
        <w:ind w:left="1134"/>
        <w:rPr>
          <w:rFonts w:eastAsia="Times New Roman" w:cs="Arial"/>
          <w:szCs w:val="20"/>
          <w:lang w:eastAsia="sk-SK"/>
        </w:rPr>
      </w:pPr>
      <w:r w:rsidRPr="00682EC6">
        <w:rPr>
          <w:rFonts w:eastAsiaTheme="majorEastAsia" w:cstheme="majorBidi"/>
        </w:rPr>
        <w:t>Variabilný</w:t>
      </w:r>
      <w:r w:rsidRPr="00682EC6">
        <w:rPr>
          <w:rFonts w:eastAsia="Times New Roman" w:cs="Arial"/>
          <w:szCs w:val="20"/>
          <w:lang w:eastAsia="sk-SK"/>
        </w:rPr>
        <w:t xml:space="preserve"> symbol:</w:t>
      </w:r>
      <w:r w:rsidR="00E20B74" w:rsidRPr="00682EC6">
        <w:rPr>
          <w:rFonts w:eastAsia="Times New Roman" w:cs="Arial"/>
          <w:szCs w:val="20"/>
          <w:lang w:eastAsia="sk-SK"/>
        </w:rPr>
        <w:t xml:space="preserve"> </w:t>
      </w:r>
      <w:r w:rsidR="00E20B74" w:rsidRPr="00682EC6">
        <w:rPr>
          <w:rFonts w:eastAsia="Times New Roman" w:cs="Arial"/>
          <w:b/>
          <w:bCs/>
          <w:szCs w:val="20"/>
          <w:highlight w:val="lightGray"/>
          <w:lang w:eastAsia="sk-SK"/>
        </w:rPr>
        <w:t>[</w:t>
      </w:r>
      <w:r w:rsidR="00E20B74" w:rsidRPr="00682EC6">
        <w:rPr>
          <w:rFonts w:eastAsia="Times New Roman" w:cs="Arial"/>
          <w:b/>
          <w:bCs/>
          <w:i/>
          <w:szCs w:val="20"/>
          <w:highlight w:val="lightGray"/>
          <w:lang w:eastAsia="sk-SK"/>
        </w:rPr>
        <w:t>uchádzač doplní svoje IČO</w:t>
      </w:r>
      <w:r w:rsidR="00E20B74" w:rsidRPr="00682EC6">
        <w:rPr>
          <w:rFonts w:eastAsia="Times New Roman" w:cs="Arial"/>
          <w:b/>
          <w:bCs/>
          <w:szCs w:val="20"/>
          <w:highlight w:val="lightGray"/>
          <w:lang w:eastAsia="sk-SK"/>
        </w:rPr>
        <w:t>]</w:t>
      </w:r>
    </w:p>
    <w:bookmarkEnd w:id="185"/>
    <w:p w14:paraId="6C6554DA" w14:textId="252FC0B0" w:rsidR="00851C8C" w:rsidRPr="00682EC6" w:rsidRDefault="00244C1B" w:rsidP="00851C8C">
      <w:pPr>
        <w:ind w:left="1134"/>
        <w:rPr>
          <w:rFonts w:eastAsia="Times New Roman" w:cs="Arial"/>
          <w:szCs w:val="20"/>
          <w:lang w:eastAsia="sk-SK"/>
        </w:rPr>
      </w:pPr>
      <w:r w:rsidRPr="00682EC6">
        <w:rPr>
          <w:rFonts w:eastAsiaTheme="majorEastAsia" w:cstheme="majorBidi"/>
        </w:rPr>
        <w:t>Poznámka</w:t>
      </w:r>
      <w:r w:rsidRPr="00682EC6">
        <w:rPr>
          <w:rFonts w:eastAsia="Times New Roman" w:cs="Arial"/>
          <w:szCs w:val="20"/>
          <w:lang w:eastAsia="sk-SK"/>
        </w:rPr>
        <w:t xml:space="preserve"> pre prijímateľa: </w:t>
      </w:r>
      <w:r w:rsidR="007B7643" w:rsidRPr="00682EC6">
        <w:rPr>
          <w:rFonts w:eastAsia="Times New Roman" w:cs="Arial"/>
          <w:b/>
          <w:bCs/>
          <w:szCs w:val="20"/>
          <w:lang w:eastAsia="sk-SK"/>
        </w:rPr>
        <w:t>MHD - zábezpeka</w:t>
      </w:r>
    </w:p>
    <w:p w14:paraId="067524D6" w14:textId="77777777" w:rsidR="00AB238B" w:rsidRPr="00682EC6" w:rsidRDefault="00AB238B" w:rsidP="00851C8C">
      <w:pPr>
        <w:ind w:left="1134"/>
        <w:rPr>
          <w:rFonts w:eastAsia="Times New Roman"/>
          <w:lang w:eastAsia="sk-SK"/>
        </w:rPr>
      </w:pPr>
      <w:r w:rsidRPr="00682EC6">
        <w:t>Finančné</w:t>
      </w:r>
      <w:r w:rsidRPr="00682EC6">
        <w:rPr>
          <w:rFonts w:eastAsia="Times New Roman"/>
          <w:lang w:eastAsia="sk-SK"/>
        </w:rPr>
        <w:t xml:space="preserve"> prostriedky musia byť pripísané na účet </w:t>
      </w:r>
      <w:r w:rsidR="00A04C69" w:rsidRPr="00682EC6">
        <w:rPr>
          <w:rFonts w:eastAsia="Times New Roman"/>
          <w:lang w:eastAsia="sk-SK"/>
        </w:rPr>
        <w:t>Verejn</w:t>
      </w:r>
      <w:r w:rsidRPr="00682EC6">
        <w:rPr>
          <w:rFonts w:eastAsia="Times New Roman"/>
          <w:lang w:eastAsia="sk-SK"/>
        </w:rPr>
        <w:t>ého obstarávateľa najneskôr v deň uplynutia lehoty na predkladanie ponúk.</w:t>
      </w:r>
    </w:p>
    <w:p w14:paraId="5712E01C" w14:textId="77777777" w:rsidR="00AB238B"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ý obstarávateľ uvoľní alebo vráti uchádzačovi zábezpeku do siedmich dní odo dňa</w:t>
      </w:r>
      <w:r w:rsidR="003C6C25" w:rsidRPr="00682EC6">
        <w:rPr>
          <w:rFonts w:ascii="Cambria" w:hAnsi="Cambria"/>
        </w:rPr>
        <w:t xml:space="preserve"> (podľa okolností)</w:t>
      </w:r>
      <w:r w:rsidR="00AB238B" w:rsidRPr="00682EC6">
        <w:rPr>
          <w:rFonts w:ascii="Cambria" w:hAnsi="Cambria"/>
        </w:rPr>
        <w:t>:</w:t>
      </w:r>
    </w:p>
    <w:p w14:paraId="0A2C7F1F" w14:textId="77777777" w:rsidR="00BD1089" w:rsidRPr="00682EC6" w:rsidRDefault="00BD1089" w:rsidP="003651EB">
      <w:pPr>
        <w:pStyle w:val="Heading6"/>
      </w:pPr>
      <w:bookmarkStart w:id="186" w:name="_Hlk534372822"/>
      <w:r w:rsidRPr="00682EC6">
        <w:t>uplynutia lehoty viazanosti ponúk</w:t>
      </w:r>
      <w:bookmarkEnd w:id="186"/>
      <w:r w:rsidRPr="00682EC6">
        <w:t xml:space="preserve">, </w:t>
      </w:r>
    </w:p>
    <w:p w14:paraId="68157FC8" w14:textId="77777777" w:rsidR="00AB238B" w:rsidRPr="00682EC6" w:rsidRDefault="00AD13D0" w:rsidP="003651EB">
      <w:pPr>
        <w:pStyle w:val="Heading6"/>
      </w:pPr>
      <w:r w:rsidRPr="00682EC6">
        <w:t xml:space="preserve">márneho uplynutia lehoty na doručenie námietky, ak ho Verejný obstarávateľ vylúčil </w:t>
      </w:r>
      <w:r w:rsidR="00AE5CE5" w:rsidRPr="00682EC6">
        <w:br/>
      </w:r>
      <w:r w:rsidRPr="00682EC6">
        <w:t xml:space="preserve">z </w:t>
      </w:r>
      <w:r w:rsidR="003716D2" w:rsidRPr="00682EC6">
        <w:t>V</w:t>
      </w:r>
      <w:r w:rsidRPr="00682EC6">
        <w:t xml:space="preserve">erejného obstarávania alebo ak Verejný obstarávateľ zruší použitý postup zadávania zákazky, </w:t>
      </w:r>
      <w:r w:rsidR="00012714" w:rsidRPr="00682EC6">
        <w:t xml:space="preserve">alebo </w:t>
      </w:r>
    </w:p>
    <w:p w14:paraId="1BD40C5A" w14:textId="77777777" w:rsidR="00AB238B" w:rsidRPr="00682EC6" w:rsidRDefault="00AB238B" w:rsidP="003651EB">
      <w:pPr>
        <w:pStyle w:val="Heading6"/>
      </w:pPr>
      <w:r w:rsidRPr="00682EC6">
        <w:t xml:space="preserve">uzavretia </w:t>
      </w:r>
      <w:r w:rsidR="00437C48" w:rsidRPr="00682EC6">
        <w:t>z</w:t>
      </w:r>
      <w:r w:rsidR="00876192" w:rsidRPr="00682EC6">
        <w:t>mluv</w:t>
      </w:r>
      <w:r w:rsidRPr="00682EC6">
        <w:t>y.</w:t>
      </w:r>
    </w:p>
    <w:p w14:paraId="30EA935E" w14:textId="77777777" w:rsidR="00AB238B" w:rsidRPr="00682EC6" w:rsidRDefault="00AB238B" w:rsidP="00682EC6">
      <w:pPr>
        <w:pStyle w:val="Heading4"/>
        <w:rPr>
          <w:rFonts w:ascii="Cambria" w:hAnsi="Cambria"/>
        </w:rPr>
      </w:pPr>
      <w:r w:rsidRPr="00682EC6">
        <w:rPr>
          <w:rFonts w:ascii="Cambria" w:hAnsi="Cambria"/>
        </w:rPr>
        <w:t xml:space="preserve">Zábezpeka prepadne v prospech </w:t>
      </w:r>
      <w:r w:rsidR="00A04C69" w:rsidRPr="00682EC6">
        <w:rPr>
          <w:rFonts w:ascii="Cambria" w:hAnsi="Cambria"/>
        </w:rPr>
        <w:t>Verejn</w:t>
      </w:r>
      <w:r w:rsidRPr="00682EC6">
        <w:rPr>
          <w:rFonts w:ascii="Cambria" w:hAnsi="Cambria"/>
        </w:rPr>
        <w:t>ého obstarávateľa</w:t>
      </w:r>
      <w:r w:rsidR="00437C48" w:rsidRPr="00682EC6">
        <w:rPr>
          <w:rFonts w:ascii="Cambria" w:hAnsi="Cambria"/>
        </w:rPr>
        <w:t>, ak uchádzač v lehote viazanosti ponúk</w:t>
      </w:r>
      <w:r w:rsidRPr="00682EC6">
        <w:rPr>
          <w:rFonts w:ascii="Cambria" w:hAnsi="Cambria"/>
        </w:rPr>
        <w:t xml:space="preserve">: </w:t>
      </w:r>
    </w:p>
    <w:p w14:paraId="3224393E" w14:textId="77777777" w:rsidR="00AB238B" w:rsidRPr="00682EC6" w:rsidRDefault="00AB238B" w:rsidP="003651EB">
      <w:pPr>
        <w:pStyle w:val="Heading6"/>
      </w:pPr>
      <w:r w:rsidRPr="00682EC6">
        <w:t>odstúpi od svojej ponuky alebo</w:t>
      </w:r>
    </w:p>
    <w:p w14:paraId="32B4CCED" w14:textId="77777777" w:rsidR="00AE5CE5" w:rsidRPr="00682EC6" w:rsidRDefault="00AB238B" w:rsidP="003651EB">
      <w:pPr>
        <w:pStyle w:val="Heading6"/>
      </w:pPr>
      <w:r w:rsidRPr="00682EC6">
        <w:t xml:space="preserve">neposkytne súčinnosť alebo odmietne uzavrieť </w:t>
      </w:r>
      <w:r w:rsidR="00437C48" w:rsidRPr="00682EC6">
        <w:t>z</w:t>
      </w:r>
      <w:r w:rsidR="00876192" w:rsidRPr="00682EC6">
        <w:t>mluv</w:t>
      </w:r>
      <w:r w:rsidRPr="00682EC6">
        <w:t xml:space="preserve">u v súlade s § 56 ods. </w:t>
      </w:r>
      <w:r w:rsidR="007A7414" w:rsidRPr="00682EC6">
        <w:t xml:space="preserve">8 </w:t>
      </w:r>
      <w:r w:rsidRPr="00682EC6">
        <w:t xml:space="preserve">až </w:t>
      </w:r>
      <w:r w:rsidR="00351569" w:rsidRPr="00682EC6">
        <w:t>12</w:t>
      </w:r>
      <w:r w:rsidR="001B7ED9" w:rsidRPr="00682EC6">
        <w:t xml:space="preserve"> </w:t>
      </w:r>
      <w:r w:rsidRPr="00682EC6">
        <w:t>ZVO.</w:t>
      </w:r>
    </w:p>
    <w:p w14:paraId="5D266BEC" w14:textId="77777777" w:rsidR="00AB238B" w:rsidRPr="00682EC6" w:rsidRDefault="00AB238B" w:rsidP="00E4125D">
      <w:pPr>
        <w:pStyle w:val="Heading3"/>
      </w:pPr>
      <w:bookmarkStart w:id="187" w:name="_Toc462050409"/>
      <w:bookmarkStart w:id="188" w:name="_Toc4416622"/>
      <w:bookmarkStart w:id="189" w:name="_Toc4416916"/>
      <w:bookmarkStart w:id="190" w:name="_Toc4416965"/>
      <w:bookmarkStart w:id="191" w:name="_Toc148621210"/>
      <w:r w:rsidRPr="00682EC6">
        <w:t>Mena a ceny uvádzané v ponukách</w:t>
      </w:r>
      <w:bookmarkEnd w:id="187"/>
      <w:bookmarkEnd w:id="188"/>
      <w:bookmarkEnd w:id="189"/>
      <w:bookmarkEnd w:id="190"/>
      <w:bookmarkEnd w:id="191"/>
    </w:p>
    <w:p w14:paraId="2607360C" w14:textId="77777777" w:rsidR="003064EE" w:rsidRPr="00682EC6" w:rsidRDefault="00AB238B" w:rsidP="00682EC6">
      <w:pPr>
        <w:pStyle w:val="Heading4"/>
        <w:rPr>
          <w:rFonts w:ascii="Cambria" w:hAnsi="Cambria"/>
        </w:rPr>
      </w:pPr>
      <w:r w:rsidRPr="00682EC6">
        <w:rPr>
          <w:rFonts w:ascii="Cambria" w:hAnsi="Cambria"/>
        </w:rPr>
        <w:t>Navrhovaná zmluvná cena musí byť stanovená podľa § 3 zákona č. 18/1996 Z. z. o cenách, v platnom znení</w:t>
      </w:r>
      <w:r w:rsidR="005369F0" w:rsidRPr="00682EC6">
        <w:rPr>
          <w:rFonts w:ascii="Cambria" w:hAnsi="Cambria"/>
        </w:rPr>
        <w:t xml:space="preserve"> a</w:t>
      </w:r>
      <w:r w:rsidR="003064EE" w:rsidRPr="00682EC6">
        <w:rPr>
          <w:rFonts w:ascii="Cambria" w:hAnsi="Cambria"/>
        </w:rPr>
        <w:t xml:space="preserve"> vyhlášky MF SR č.</w:t>
      </w:r>
      <w:r w:rsidR="00537AE4" w:rsidRPr="00682EC6">
        <w:rPr>
          <w:rFonts w:ascii="Cambria" w:hAnsi="Cambria"/>
        </w:rPr>
        <w:t xml:space="preserve"> </w:t>
      </w:r>
      <w:r w:rsidR="003064EE" w:rsidRPr="00682EC6">
        <w:rPr>
          <w:rFonts w:ascii="Cambria" w:hAnsi="Cambria"/>
        </w:rPr>
        <w:t>87/1996 Z. z.</w:t>
      </w:r>
      <w:r w:rsidR="005369F0" w:rsidRPr="00682EC6">
        <w:rPr>
          <w:rFonts w:ascii="Cambria" w:hAnsi="Cambria"/>
        </w:rPr>
        <w:t xml:space="preserve">, </w:t>
      </w:r>
      <w:r w:rsidR="003064EE" w:rsidRPr="00682EC6">
        <w:rPr>
          <w:rFonts w:ascii="Cambria" w:hAnsi="Cambria"/>
        </w:rPr>
        <w:t xml:space="preserve">ktorou sa vykonáva zákon o cenách. Navrhovaná zmluvná cena musí obsahovať cenu </w:t>
      </w:r>
      <w:r w:rsidR="005369F0" w:rsidRPr="00682EC6">
        <w:rPr>
          <w:rFonts w:ascii="Cambria" w:hAnsi="Cambria"/>
        </w:rPr>
        <w:t xml:space="preserve">a náklady </w:t>
      </w:r>
      <w:r w:rsidR="003064EE" w:rsidRPr="00682EC6">
        <w:rPr>
          <w:rFonts w:ascii="Cambria" w:hAnsi="Cambria"/>
        </w:rPr>
        <w:t xml:space="preserve">za celý </w:t>
      </w:r>
      <w:r w:rsidR="0068594A" w:rsidRPr="00682EC6">
        <w:rPr>
          <w:rFonts w:ascii="Cambria" w:hAnsi="Cambria"/>
        </w:rPr>
        <w:t>p</w:t>
      </w:r>
      <w:r w:rsidR="007D674D" w:rsidRPr="00682EC6">
        <w:rPr>
          <w:rFonts w:ascii="Cambria" w:hAnsi="Cambria"/>
        </w:rPr>
        <w:t>redmet</w:t>
      </w:r>
      <w:r w:rsidR="003064EE" w:rsidRPr="00682EC6">
        <w:rPr>
          <w:rFonts w:ascii="Cambria" w:hAnsi="Cambria"/>
        </w:rPr>
        <w:t xml:space="preserve"> zákazky a musí byť v súlade s pokynmi uvedenými v</w:t>
      </w:r>
      <w:r w:rsidR="00101720" w:rsidRPr="00682EC6">
        <w:rPr>
          <w:rFonts w:ascii="Cambria" w:hAnsi="Cambria"/>
        </w:rPr>
        <w:t xml:space="preserve"> ostatných </w:t>
      </w:r>
      <w:r w:rsidR="003064EE" w:rsidRPr="00682EC6">
        <w:rPr>
          <w:rFonts w:ascii="Cambria" w:hAnsi="Cambria"/>
        </w:rPr>
        <w:t>súťažných podkladoch</w:t>
      </w:r>
      <w:r w:rsidR="00537AE4" w:rsidRPr="00682EC6">
        <w:rPr>
          <w:rFonts w:ascii="Cambria" w:hAnsi="Cambria"/>
        </w:rPr>
        <w:t>.</w:t>
      </w:r>
    </w:p>
    <w:p w14:paraId="7DB120C1" w14:textId="77777777" w:rsidR="004E55D1" w:rsidRPr="00682EC6" w:rsidRDefault="00067328" w:rsidP="00682EC6">
      <w:pPr>
        <w:pStyle w:val="Heading4"/>
        <w:rPr>
          <w:rFonts w:ascii="Cambria" w:hAnsi="Cambria"/>
        </w:rPr>
      </w:pPr>
      <w:r w:rsidRPr="00682EC6">
        <w:rPr>
          <w:rFonts w:ascii="Cambria" w:hAnsi="Cambria"/>
        </w:rPr>
        <w:t>P</w:t>
      </w:r>
      <w:r w:rsidR="004E55D1" w:rsidRPr="00682EC6">
        <w:rPr>
          <w:rFonts w:ascii="Cambria" w:hAnsi="Cambria"/>
        </w:rPr>
        <w:t xml:space="preserve">ovinnosťou uchádzača je dôsledne preskúmať celý obsah súťažných podkladov a návrhu </w:t>
      </w:r>
      <w:r w:rsidR="004E55D1" w:rsidRPr="00682EC6">
        <w:rPr>
          <w:rFonts w:ascii="Cambria" w:hAnsi="Cambria"/>
        </w:rPr>
        <w:lastRenderedPageBreak/>
        <w:t xml:space="preserve">Zmluvy, a na základe ich obsahu stanoviť cenu a náklady za uskutočnenie </w:t>
      </w:r>
      <w:r w:rsidR="0068594A" w:rsidRPr="00682EC6">
        <w:rPr>
          <w:rFonts w:ascii="Cambria" w:hAnsi="Cambria"/>
        </w:rPr>
        <w:t>p</w:t>
      </w:r>
      <w:r w:rsidR="007D674D" w:rsidRPr="00682EC6">
        <w:rPr>
          <w:rFonts w:ascii="Cambria" w:hAnsi="Cambria"/>
        </w:rPr>
        <w:t>redmet</w:t>
      </w:r>
      <w:r w:rsidR="004E55D1" w:rsidRPr="00682EC6">
        <w:rPr>
          <w:rFonts w:ascii="Cambria" w:hAnsi="Cambria"/>
        </w:rPr>
        <w:t xml:space="preserve">u zákazky. Uchádzač je vo svojej ponuke povinný zohľadniť všetko, čo je nevyhnutné na úplné a riadne plnenie svojich záväzkov zo </w:t>
      </w:r>
      <w:r w:rsidR="00437C48" w:rsidRPr="00682EC6">
        <w:rPr>
          <w:rFonts w:ascii="Cambria" w:hAnsi="Cambria"/>
        </w:rPr>
        <w:t>z</w:t>
      </w:r>
      <w:r w:rsidR="004E55D1" w:rsidRPr="00682EC6">
        <w:rPr>
          <w:rFonts w:ascii="Cambria" w:hAnsi="Cambria"/>
        </w:rPr>
        <w:t>mluvy, pričom do svojich ponukových cien</w:t>
      </w:r>
      <w:r w:rsidR="00DD37D9" w:rsidRPr="00682EC6">
        <w:rPr>
          <w:rFonts w:ascii="Cambria" w:hAnsi="Cambria"/>
        </w:rPr>
        <w:t xml:space="preserve"> a nákladov</w:t>
      </w:r>
      <w:r w:rsidR="004E55D1" w:rsidRPr="00682EC6">
        <w:rPr>
          <w:rFonts w:ascii="Cambria" w:hAnsi="Cambria"/>
        </w:rPr>
        <w:t xml:space="preserve"> zahrnie všetky náklady spojené s plnením </w:t>
      </w:r>
      <w:r w:rsidR="0068594A" w:rsidRPr="00682EC6">
        <w:rPr>
          <w:rFonts w:ascii="Cambria" w:hAnsi="Cambria"/>
        </w:rPr>
        <w:t>p</w:t>
      </w:r>
      <w:r w:rsidR="007D674D" w:rsidRPr="00682EC6">
        <w:rPr>
          <w:rFonts w:ascii="Cambria" w:hAnsi="Cambria"/>
        </w:rPr>
        <w:t>redmet</w:t>
      </w:r>
      <w:r w:rsidR="004E55D1" w:rsidRPr="00682EC6">
        <w:rPr>
          <w:rFonts w:ascii="Cambria" w:hAnsi="Cambria"/>
        </w:rPr>
        <w:t>u zákazky.</w:t>
      </w:r>
    </w:p>
    <w:p w14:paraId="0F428760" w14:textId="77777777" w:rsidR="003D360F" w:rsidRPr="00682EC6" w:rsidRDefault="00AB238B" w:rsidP="00682EC6">
      <w:pPr>
        <w:pStyle w:val="Heading4"/>
        <w:rPr>
          <w:rFonts w:ascii="Cambria" w:hAnsi="Cambria"/>
        </w:rPr>
      </w:pPr>
      <w:r w:rsidRPr="00682EC6">
        <w:rPr>
          <w:rFonts w:ascii="Cambria" w:hAnsi="Cambria"/>
        </w:rPr>
        <w:t>Uchádzačom navrhovaná zmluvná cena bude vyjadrená v mene EUR</w:t>
      </w:r>
      <w:r w:rsidR="00425488" w:rsidRPr="00682EC6">
        <w:rPr>
          <w:rFonts w:ascii="Cambria" w:hAnsi="Cambria"/>
        </w:rPr>
        <w:t xml:space="preserve"> bez DPH</w:t>
      </w:r>
      <w:r w:rsidRPr="00682EC6">
        <w:rPr>
          <w:rFonts w:ascii="Cambria" w:hAnsi="Cambria"/>
        </w:rPr>
        <w:t xml:space="preserve">. </w:t>
      </w:r>
    </w:p>
    <w:p w14:paraId="065019B6" w14:textId="77777777" w:rsidR="00C2485B" w:rsidRPr="00682EC6" w:rsidRDefault="00C2485B" w:rsidP="00E4125D">
      <w:pPr>
        <w:pStyle w:val="Heading3"/>
      </w:pPr>
      <w:bookmarkStart w:id="192" w:name="_Toc444084953"/>
      <w:bookmarkStart w:id="193" w:name="_Toc4416623"/>
      <w:bookmarkStart w:id="194" w:name="_Toc4416917"/>
      <w:bookmarkStart w:id="195" w:name="_Toc4416966"/>
      <w:bookmarkStart w:id="196" w:name="_Toc148621211"/>
      <w:r w:rsidRPr="00682EC6">
        <w:t>Vyhotovenie ponúk</w:t>
      </w:r>
      <w:bookmarkEnd w:id="192"/>
      <w:bookmarkEnd w:id="193"/>
      <w:bookmarkEnd w:id="194"/>
      <w:bookmarkEnd w:id="195"/>
      <w:bookmarkEnd w:id="196"/>
    </w:p>
    <w:p w14:paraId="49F7188F" w14:textId="77777777" w:rsidR="00D64850" w:rsidRPr="00682EC6" w:rsidRDefault="00D64850" w:rsidP="00682EC6">
      <w:pPr>
        <w:pStyle w:val="Heading4"/>
        <w:rPr>
          <w:rFonts w:ascii="Cambria" w:hAnsi="Cambria"/>
        </w:rPr>
      </w:pPr>
      <w:bookmarkStart w:id="197" w:name="_Hlk534372852"/>
      <w:bookmarkStart w:id="198" w:name="_Hlk522551303"/>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682EC6">
        <w:rPr>
          <w:rFonts w:ascii="Cambria" w:hAnsi="Cambria"/>
        </w:rPr>
        <w:t>JOSEPHINE</w:t>
      </w:r>
      <w:r w:rsidRPr="00682EC6">
        <w:rPr>
          <w:rFonts w:ascii="Cambria" w:hAnsi="Cambria"/>
        </w:rPr>
        <w:t xml:space="preserve"> umiestnenom na webovej </w:t>
      </w:r>
      <w:r w:rsidR="00A12752" w:rsidRPr="00682EC6">
        <w:rPr>
          <w:rFonts w:ascii="Cambria" w:hAnsi="Cambria"/>
        </w:rPr>
        <w:t>adrese https://josephine.proebiz.com/</w:t>
      </w:r>
      <w:r w:rsidR="00E51EF7" w:rsidRPr="00682EC6">
        <w:rPr>
          <w:rFonts w:ascii="Cambria" w:hAnsi="Cambria"/>
        </w:rPr>
        <w:t>.</w:t>
      </w:r>
      <w:r w:rsidR="00AB2E3F" w:rsidRPr="00682EC6" w:rsidDel="00AB2E3F">
        <w:rPr>
          <w:rFonts w:ascii="Cambria" w:hAnsi="Cambria"/>
        </w:rPr>
        <w:t xml:space="preserve"> </w:t>
      </w:r>
    </w:p>
    <w:p w14:paraId="2775FDB1" w14:textId="77777777" w:rsidR="00D64850" w:rsidRPr="00682EC6" w:rsidRDefault="00D64850" w:rsidP="00682EC6">
      <w:pPr>
        <w:pStyle w:val="Heading4"/>
        <w:rPr>
          <w:rFonts w:ascii="Cambria" w:hAnsi="Cambria"/>
        </w:rPr>
      </w:pPr>
      <w:r w:rsidRPr="00682EC6">
        <w:rPr>
          <w:rFonts w:ascii="Cambria" w:hAnsi="Cambria"/>
        </w:rPr>
        <w:t xml:space="preserve">Uzavretosť ponuky sa zabezpečí elektronickými prostriedkami komunikačného rozhrania systému </w:t>
      </w:r>
      <w:r w:rsidR="00C93136" w:rsidRPr="00682EC6">
        <w:rPr>
          <w:rFonts w:ascii="Cambria" w:hAnsi="Cambria"/>
        </w:rPr>
        <w:t>JOSEPHINE</w:t>
      </w:r>
      <w:r w:rsidRPr="00682EC6">
        <w:rPr>
          <w:rFonts w:ascii="Cambria" w:hAnsi="Cambria"/>
        </w:rPr>
        <w:t xml:space="preserve"> tak, aby bola zabezpečená neporušiteľnosť a integrita ponuky.</w:t>
      </w:r>
    </w:p>
    <w:p w14:paraId="74923DAC" w14:textId="77777777" w:rsidR="004F27F4" w:rsidRPr="00682EC6" w:rsidRDefault="00865F5A" w:rsidP="00E4125D">
      <w:pPr>
        <w:pStyle w:val="Heading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148621212"/>
      <w:bookmarkStart w:id="212" w:name="_Toc444084954"/>
      <w:bookmarkEnd w:id="197"/>
      <w:bookmarkEnd w:id="198"/>
      <w:bookmarkEnd w:id="199"/>
      <w:bookmarkEnd w:id="200"/>
      <w:bookmarkEnd w:id="201"/>
      <w:bookmarkEnd w:id="202"/>
      <w:bookmarkEnd w:id="203"/>
      <w:bookmarkEnd w:id="204"/>
      <w:bookmarkEnd w:id="205"/>
      <w:bookmarkEnd w:id="206"/>
      <w:r w:rsidRPr="00682EC6">
        <w:t>Konflikt záujmov</w:t>
      </w:r>
      <w:bookmarkEnd w:id="207"/>
      <w:bookmarkEnd w:id="208"/>
      <w:bookmarkEnd w:id="209"/>
      <w:bookmarkEnd w:id="210"/>
      <w:bookmarkEnd w:id="211"/>
    </w:p>
    <w:p w14:paraId="2954EF8A" w14:textId="77777777" w:rsidR="00865F5A" w:rsidRPr="00682EC6" w:rsidRDefault="003B6043" w:rsidP="00682EC6">
      <w:pPr>
        <w:pStyle w:val="Heading4"/>
        <w:rPr>
          <w:rFonts w:ascii="Cambria" w:hAnsi="Cambria"/>
        </w:rPr>
      </w:pPr>
      <w:r w:rsidRPr="00682EC6">
        <w:rPr>
          <w:rFonts w:ascii="Cambria" w:hAnsi="Cambria"/>
        </w:rPr>
        <w:t xml:space="preserve">Verejný obstarávateľ zabezpečí, </w:t>
      </w:r>
      <w:r w:rsidR="00865F5A" w:rsidRPr="00682EC6">
        <w:rPr>
          <w:rFonts w:ascii="Cambria" w:hAnsi="Cambria"/>
        </w:rPr>
        <w:t xml:space="preserve">aby v tomto </w:t>
      </w:r>
      <w:r w:rsidR="00A04C69" w:rsidRPr="00682EC6">
        <w:rPr>
          <w:rFonts w:ascii="Cambria" w:hAnsi="Cambria"/>
        </w:rPr>
        <w:t>Verejn</w:t>
      </w:r>
      <w:r w:rsidR="00865F5A" w:rsidRPr="00682EC6">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682EC6" w:rsidRDefault="00865F5A" w:rsidP="00682EC6">
      <w:pPr>
        <w:pStyle w:val="Heading4"/>
        <w:rPr>
          <w:rFonts w:ascii="Cambria" w:hAnsi="Cambria"/>
        </w:rPr>
      </w:pPr>
      <w:r w:rsidRPr="00682EC6">
        <w:rPr>
          <w:rFonts w:ascii="Cambria" w:hAnsi="Cambria"/>
        </w:rPr>
        <w:t>Konflikt záujmov zahŕňa najmä situácie</w:t>
      </w:r>
      <w:r w:rsidR="00726E43" w:rsidRPr="00682EC6">
        <w:rPr>
          <w:rFonts w:ascii="Cambria" w:hAnsi="Cambria"/>
        </w:rPr>
        <w:t>,</w:t>
      </w:r>
      <w:r w:rsidRPr="00682EC6">
        <w:rPr>
          <w:rFonts w:ascii="Cambria" w:hAnsi="Cambria"/>
        </w:rPr>
        <w:t xml:space="preserve"> kedy osoba, ktorá môže ovplyvniť výsledok alebo priebeh </w:t>
      </w:r>
      <w:r w:rsidR="00A04C69" w:rsidRPr="00682EC6">
        <w:rPr>
          <w:rFonts w:ascii="Cambria" w:hAnsi="Cambria"/>
        </w:rPr>
        <w:t>Verejn</w:t>
      </w:r>
      <w:r w:rsidRPr="00682EC6">
        <w:rPr>
          <w:rFonts w:ascii="Cambria" w:hAnsi="Cambria"/>
        </w:rPr>
        <w:t xml:space="preserve">ého obstarávania (vrátane osoby bez nutnosti formálneho zapojenia do priebehu </w:t>
      </w:r>
      <w:r w:rsidR="00A04C69" w:rsidRPr="00682EC6">
        <w:rPr>
          <w:rFonts w:ascii="Cambria" w:hAnsi="Cambria"/>
        </w:rPr>
        <w:t>Verejn</w:t>
      </w:r>
      <w:r w:rsidRPr="00682EC6">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682EC6">
        <w:rPr>
          <w:rFonts w:ascii="Cambria" w:hAnsi="Cambria"/>
        </w:rPr>
        <w:br/>
      </w:r>
      <w:r w:rsidRPr="00682EC6">
        <w:rPr>
          <w:rFonts w:ascii="Cambria" w:hAnsi="Cambria"/>
        </w:rPr>
        <w:t xml:space="preserve">v súvislosti s </w:t>
      </w:r>
      <w:r w:rsidR="00A04C69" w:rsidRPr="00682EC6">
        <w:rPr>
          <w:rFonts w:ascii="Cambria" w:hAnsi="Cambria"/>
        </w:rPr>
        <w:t>Verejn</w:t>
      </w:r>
      <w:r w:rsidRPr="00682EC6">
        <w:rPr>
          <w:rFonts w:ascii="Cambria" w:hAnsi="Cambria"/>
        </w:rPr>
        <w:t>ým obstarávaním.</w:t>
      </w:r>
    </w:p>
    <w:p w14:paraId="663FBA26" w14:textId="77777777" w:rsidR="00865F5A" w:rsidRPr="00682EC6" w:rsidRDefault="00865F5A" w:rsidP="00682EC6">
      <w:pPr>
        <w:pStyle w:val="Heading4"/>
        <w:rPr>
          <w:rFonts w:ascii="Cambria" w:hAnsi="Cambria"/>
        </w:rPr>
      </w:pPr>
      <w:r w:rsidRPr="00682EC6">
        <w:rPr>
          <w:rFonts w:ascii="Cambria" w:hAnsi="Cambria"/>
        </w:rPr>
        <w:t>Verejný obstarávateľ pr</w:t>
      </w:r>
      <w:r w:rsidR="00793365" w:rsidRPr="00682EC6">
        <w:rPr>
          <w:rFonts w:ascii="Cambria" w:hAnsi="Cambria"/>
        </w:rPr>
        <w:t>i</w:t>
      </w:r>
      <w:r w:rsidRPr="00682EC6">
        <w:rPr>
          <w:rFonts w:ascii="Cambria" w:hAnsi="Cambria"/>
        </w:rPr>
        <w:t>j</w:t>
      </w:r>
      <w:r w:rsidR="003F6DF0" w:rsidRPr="00682EC6">
        <w:rPr>
          <w:rFonts w:ascii="Cambria" w:hAnsi="Cambria"/>
        </w:rPr>
        <w:t>me primerané opatrenia a vykoná</w:t>
      </w:r>
      <w:r w:rsidRPr="00682EC6">
        <w:rPr>
          <w:rFonts w:ascii="Cambria" w:hAnsi="Cambria"/>
        </w:rPr>
        <w:t xml:space="preserve"> nápravu, ak zistí konflikt záujmov. Opatreniami podľa prvej vety sú najmä vylúčenie zainteresovanej osoby z procesu prípravy alebo realizácie </w:t>
      </w:r>
      <w:r w:rsidR="00A04C69" w:rsidRPr="00682EC6">
        <w:rPr>
          <w:rFonts w:ascii="Cambria" w:hAnsi="Cambria"/>
        </w:rPr>
        <w:t>Verejn</w:t>
      </w:r>
      <w:r w:rsidRPr="00682EC6">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682EC6">
        <w:rPr>
          <w:rFonts w:ascii="Cambria" w:hAnsi="Cambria"/>
        </w:rPr>
        <w:t>Verejn</w:t>
      </w:r>
      <w:r w:rsidRPr="00682EC6">
        <w:rPr>
          <w:rFonts w:ascii="Cambria" w:hAnsi="Cambria"/>
        </w:rPr>
        <w:t xml:space="preserve">ý obstarávateľ v súlade s ustanovením § 40 ods. 6 písm. f) ZVO uchádzača z tohto </w:t>
      </w:r>
      <w:r w:rsidR="00A04C69" w:rsidRPr="00682EC6">
        <w:rPr>
          <w:rFonts w:ascii="Cambria" w:hAnsi="Cambria"/>
        </w:rPr>
        <w:t>Verejn</w:t>
      </w:r>
      <w:r w:rsidRPr="00682EC6">
        <w:rPr>
          <w:rFonts w:ascii="Cambria" w:hAnsi="Cambria"/>
        </w:rPr>
        <w:t>ého obstarávania.</w:t>
      </w:r>
    </w:p>
    <w:p w14:paraId="35D53386" w14:textId="77777777" w:rsidR="00865F5A" w:rsidRPr="00682EC6" w:rsidRDefault="00865F5A" w:rsidP="00682EC6">
      <w:pPr>
        <w:pStyle w:val="Heading4"/>
        <w:rPr>
          <w:rFonts w:ascii="Cambria" w:hAnsi="Cambria"/>
        </w:rPr>
      </w:pPr>
      <w:r w:rsidRPr="00682EC6">
        <w:rPr>
          <w:rFonts w:ascii="Cambria" w:hAnsi="Cambria"/>
        </w:rPr>
        <w:t>Verejný obstarávateľ v rámci opatrení podľa predchádzajúceho bodu požaduje</w:t>
      </w:r>
      <w:r w:rsidR="00244C1B" w:rsidRPr="00682EC6">
        <w:rPr>
          <w:rFonts w:ascii="Cambria" w:hAnsi="Cambria"/>
        </w:rPr>
        <w:t>,</w:t>
      </w:r>
      <w:r w:rsidRPr="00682EC6">
        <w:rPr>
          <w:rFonts w:ascii="Cambria" w:hAnsi="Cambria"/>
        </w:rPr>
        <w:t xml:space="preserve"> aby záujemca / uchádzač / člen </w:t>
      </w:r>
      <w:r w:rsidR="00CE1FB3" w:rsidRPr="00682EC6">
        <w:rPr>
          <w:rFonts w:ascii="Cambria" w:hAnsi="Cambria"/>
        </w:rPr>
        <w:t xml:space="preserve">Skupiny </w:t>
      </w:r>
      <w:r w:rsidRPr="00682EC6">
        <w:rPr>
          <w:rFonts w:ascii="Cambria" w:hAnsi="Cambria"/>
        </w:rPr>
        <w:t xml:space="preserve">dodávateľov vo všetkých fázach procesu </w:t>
      </w:r>
      <w:r w:rsidR="00A04C69" w:rsidRPr="00682EC6">
        <w:rPr>
          <w:rFonts w:ascii="Cambria" w:hAnsi="Cambria"/>
        </w:rPr>
        <w:t>Verejn</w:t>
      </w:r>
      <w:r w:rsidRPr="00682EC6">
        <w:rPr>
          <w:rFonts w:ascii="Cambria" w:hAnsi="Cambria"/>
        </w:rPr>
        <w:t>ého obstarávania postupoval tak, aby nedošlo k vzniku konfliktu záujmov. Uchádzač je povinný vo svojej ponuke predložiť čestné vyhlásenie o neprítomnosti konfliktu záujmov (</w:t>
      </w:r>
      <w:r w:rsidR="00A04C69" w:rsidRPr="00682EC6">
        <w:rPr>
          <w:rFonts w:ascii="Cambria" w:hAnsi="Cambria"/>
        </w:rPr>
        <w:t>Verejn</w:t>
      </w:r>
      <w:r w:rsidRPr="00682EC6">
        <w:rPr>
          <w:rFonts w:ascii="Cambria" w:hAnsi="Cambria"/>
        </w:rPr>
        <w:t>ý obstarávateľ upozorňuje, že bude kontrolovať pravdivosť uchádzačmi predložených vyhlásení týkajúcich sa konfliktu záujmov).</w:t>
      </w:r>
    </w:p>
    <w:p w14:paraId="4F266ED9" w14:textId="77777777" w:rsidR="00865F5A" w:rsidRPr="00682EC6" w:rsidRDefault="00865F5A" w:rsidP="00682EC6">
      <w:pPr>
        <w:pStyle w:val="Heading4"/>
        <w:rPr>
          <w:rFonts w:ascii="Cambria" w:hAnsi="Cambria"/>
        </w:rPr>
      </w:pPr>
      <w:r w:rsidRPr="00682EC6">
        <w:rPr>
          <w:rFonts w:ascii="Cambria" w:hAnsi="Cambria"/>
        </w:rPr>
        <w:t xml:space="preserve">Uchádzač je povinný bezodkladne po tom, ako sa dozvie o konflikte záujmov alebo o možnosti jeho vzniku, informovať o tejto skutočnosti </w:t>
      </w:r>
      <w:r w:rsidR="00A04C69" w:rsidRPr="00682EC6">
        <w:rPr>
          <w:rFonts w:ascii="Cambria" w:hAnsi="Cambria"/>
        </w:rPr>
        <w:t>Verejn</w:t>
      </w:r>
      <w:r w:rsidRPr="00682EC6">
        <w:rPr>
          <w:rFonts w:ascii="Cambria" w:hAnsi="Cambria"/>
        </w:rPr>
        <w:t>ého obstarávateľa.</w:t>
      </w:r>
    </w:p>
    <w:p w14:paraId="10776C80" w14:textId="77777777" w:rsidR="00C2485B" w:rsidRPr="00682EC6" w:rsidRDefault="00C2485B" w:rsidP="007817B7">
      <w:pPr>
        <w:pStyle w:val="Heading2"/>
        <w:rPr>
          <w:rFonts w:ascii="Cambria" w:hAnsi="Cambria"/>
        </w:rPr>
      </w:pPr>
      <w:bookmarkStart w:id="213" w:name="_Toc4416499"/>
      <w:bookmarkStart w:id="214" w:name="_Toc4416625"/>
      <w:bookmarkStart w:id="215" w:name="_Toc4416919"/>
      <w:bookmarkStart w:id="216" w:name="_Toc4416968"/>
      <w:bookmarkStart w:id="217" w:name="_Toc148621213"/>
      <w:r w:rsidRPr="00682EC6">
        <w:rPr>
          <w:rFonts w:ascii="Cambria" w:hAnsi="Cambria"/>
        </w:rPr>
        <w:t>Predkladanie ponúk</w:t>
      </w:r>
      <w:bookmarkEnd w:id="212"/>
      <w:bookmarkEnd w:id="213"/>
      <w:bookmarkEnd w:id="214"/>
      <w:bookmarkEnd w:id="215"/>
      <w:bookmarkEnd w:id="216"/>
      <w:bookmarkEnd w:id="217"/>
    </w:p>
    <w:p w14:paraId="508A3308" w14:textId="77777777" w:rsidR="00C2485B" w:rsidRPr="00682EC6" w:rsidRDefault="008D1C77" w:rsidP="00E4125D">
      <w:pPr>
        <w:pStyle w:val="Heading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148621214"/>
      <w:r w:rsidRPr="00682EC6">
        <w:t>Spôsob predloženia ponuky</w:t>
      </w:r>
      <w:bookmarkEnd w:id="218"/>
      <w:bookmarkEnd w:id="219"/>
      <w:bookmarkEnd w:id="220"/>
      <w:bookmarkEnd w:id="221"/>
      <w:bookmarkEnd w:id="222"/>
      <w:bookmarkEnd w:id="223"/>
      <w:bookmarkEnd w:id="224"/>
      <w:bookmarkEnd w:id="225"/>
    </w:p>
    <w:p w14:paraId="60D48D26" w14:textId="77777777" w:rsidR="00D64850" w:rsidRPr="00682EC6" w:rsidRDefault="00D64850" w:rsidP="00682EC6">
      <w:pPr>
        <w:pStyle w:val="Heading4"/>
        <w:rPr>
          <w:rFonts w:ascii="Cambria" w:hAnsi="Cambria"/>
        </w:rPr>
      </w:pPr>
      <w:bookmarkStart w:id="226" w:name="_Hlk534372883"/>
      <w:bookmarkStart w:id="227" w:name="_Hlk522551330"/>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uvedené inak, uchádzač predkladá ponuku v elektronickej podobe </w:t>
      </w:r>
      <w:r w:rsidR="00756995" w:rsidRPr="00682EC6">
        <w:rPr>
          <w:rFonts w:ascii="Cambria" w:hAnsi="Cambria"/>
        </w:rPr>
        <w:t>do systému JOSEPHINE, umiestnenom na webovej adrese: https://josephine.proebiz.com</w:t>
      </w:r>
      <w:r w:rsidRPr="00682EC6">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Verejný obstarávateľ na ňu nebude prihliadať.</w:t>
      </w:r>
    </w:p>
    <w:p w14:paraId="5537E370" w14:textId="77777777" w:rsidR="00C30C45" w:rsidRPr="00682EC6" w:rsidRDefault="00D64850" w:rsidP="00682EC6">
      <w:pPr>
        <w:pStyle w:val="Heading4"/>
        <w:rPr>
          <w:rFonts w:ascii="Cambria" w:hAnsi="Cambria"/>
        </w:rPr>
      </w:pPr>
      <w:r w:rsidRPr="00682EC6">
        <w:rPr>
          <w:rFonts w:ascii="Cambria" w:hAnsi="Cambria"/>
        </w:rPr>
        <w:t>Elektronická ponuka musí byť predložená v určených komunikačných formátoch a určeným spôsobom tak, aby bola zabezpečená pred zmenou jej obsahu</w:t>
      </w:r>
      <w:r w:rsidR="00A412D2" w:rsidRPr="00682EC6">
        <w:rPr>
          <w:rFonts w:ascii="Cambria" w:hAnsi="Cambria"/>
        </w:rPr>
        <w:t xml:space="preserve">; </w:t>
      </w:r>
      <w:r w:rsidR="00C30C45" w:rsidRPr="00682EC6">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682EC6" w:rsidRDefault="00C30C45" w:rsidP="003651EB">
      <w:pPr>
        <w:pStyle w:val="Heading6"/>
      </w:pPr>
      <w:r w:rsidRPr="00682EC6">
        <w:t>nedodržal určený spôsob komunikácie,</w:t>
      </w:r>
    </w:p>
    <w:p w14:paraId="65F2C47C" w14:textId="77777777" w:rsidR="00C30C45" w:rsidRPr="00682EC6" w:rsidRDefault="00C30C45" w:rsidP="003651EB">
      <w:pPr>
        <w:pStyle w:val="Heading6"/>
      </w:pPr>
      <w:r w:rsidRPr="00682EC6">
        <w:lastRenderedPageBreak/>
        <w:t>obsah jeho ponuky nie je možné sprístupniť alebo</w:t>
      </w:r>
    </w:p>
    <w:p w14:paraId="2D68BE29" w14:textId="77777777" w:rsidR="00C30C45" w:rsidRPr="00682EC6" w:rsidRDefault="00C30C45" w:rsidP="003651EB">
      <w:pPr>
        <w:pStyle w:val="Heading6"/>
      </w:pPr>
      <w:r w:rsidRPr="00682EC6">
        <w:t>nepredložil ponuku vo vyžadovanom formáte kódovania, ak je potrebný na ďalšie spracovanie pri vyhodnocovaní ponúk.</w:t>
      </w:r>
    </w:p>
    <w:p w14:paraId="26540110" w14:textId="77777777" w:rsidR="00A412D2" w:rsidRPr="00682EC6" w:rsidRDefault="00A412D2" w:rsidP="00682EC6">
      <w:pPr>
        <w:pStyle w:val="Heading4"/>
        <w:rPr>
          <w:rFonts w:ascii="Cambria" w:hAnsi="Cambria"/>
        </w:rPr>
      </w:pPr>
      <w:bookmarkStart w:id="228" w:name="_Hlk14249881"/>
      <w:r w:rsidRPr="00682EC6">
        <w:rPr>
          <w:rFonts w:ascii="Cambria" w:hAnsi="Cambria"/>
        </w:rPr>
        <w:t xml:space="preserve">Uchádzač má možnosť registrovať sa do systému JOSEPHINE pomocou hesla i registráciou </w:t>
      </w:r>
      <w:r w:rsidRPr="00682EC6">
        <w:rPr>
          <w:rFonts w:ascii="Cambria" w:hAnsi="Cambria"/>
        </w:rPr>
        <w:br/>
        <w:t>a prihlásením pomocou občianskeho preukazu s elektronickým čipom a bezpečnostným osobným kódom (eID).</w:t>
      </w:r>
    </w:p>
    <w:p w14:paraId="7FB9984D" w14:textId="77777777" w:rsidR="00A412D2" w:rsidRPr="00682EC6" w:rsidRDefault="00A412D2" w:rsidP="00682EC6">
      <w:pPr>
        <w:pStyle w:val="Heading4"/>
        <w:rPr>
          <w:rFonts w:ascii="Cambria" w:hAnsi="Cambria"/>
        </w:rPr>
      </w:pPr>
      <w:r w:rsidRPr="00682EC6">
        <w:rPr>
          <w:rFonts w:ascii="Cambria" w:hAnsi="Cambria"/>
        </w:rPr>
        <w:t xml:space="preserve">Predkladanie ponúk je umožnené iba autentifikovaným uchádzačom. Autentifikáciu je možné vykonať nasledovnými spôsobmi: </w:t>
      </w:r>
    </w:p>
    <w:p w14:paraId="0E14CBD8" w14:textId="77777777" w:rsidR="00A412D2" w:rsidRPr="00682EC6" w:rsidRDefault="00A412D2" w:rsidP="003651EB">
      <w:pPr>
        <w:pStyle w:val="Heading6"/>
        <w:rPr>
          <w:rFonts w:eastAsiaTheme="minorHAnsi" w:cs="Arial"/>
          <w:szCs w:val="20"/>
        </w:rPr>
      </w:pPr>
      <w:r w:rsidRPr="00682EC6">
        <w:t>v systéme JOSEPHINE registráciou a prihlásením pomocou občianskeho preukazu s</w:t>
      </w:r>
      <w:r w:rsidRPr="00682EC6">
        <w:rPr>
          <w:rFonts w:cs="Arial"/>
        </w:rPr>
        <w:t> </w:t>
      </w:r>
      <w:r w:rsidRPr="00682EC6">
        <w:t>elektronick</w:t>
      </w:r>
      <w:r w:rsidRPr="00682EC6">
        <w:rPr>
          <w:rFonts w:cs="Arial"/>
        </w:rPr>
        <w:t>ý</w:t>
      </w:r>
      <w:r w:rsidRPr="00682EC6">
        <w:t xml:space="preserve">m </w:t>
      </w:r>
      <w:r w:rsidRPr="00682EC6">
        <w:rPr>
          <w:rFonts w:cs="Arial"/>
        </w:rPr>
        <w:t>č</w:t>
      </w:r>
      <w:r w:rsidRPr="00682EC6">
        <w:t>ipom a bezpe</w:t>
      </w:r>
      <w:r w:rsidRPr="00682EC6">
        <w:rPr>
          <w:rFonts w:cs="Arial"/>
        </w:rPr>
        <w:t>č</w:t>
      </w:r>
      <w:r w:rsidRPr="00682EC6">
        <w:t>nostn</w:t>
      </w:r>
      <w:r w:rsidRPr="00682EC6">
        <w:rPr>
          <w:rFonts w:cs="Arial"/>
        </w:rPr>
        <w:t>ý</w:t>
      </w:r>
      <w:r w:rsidRPr="00682EC6">
        <w:t>m osobn</w:t>
      </w:r>
      <w:r w:rsidRPr="00682EC6">
        <w:rPr>
          <w:rFonts w:cs="Arial"/>
        </w:rPr>
        <w:t>ý</w:t>
      </w:r>
      <w:r w:rsidRPr="00682EC6">
        <w:t>m k</w:t>
      </w:r>
      <w:r w:rsidRPr="00682EC6">
        <w:rPr>
          <w:rFonts w:cs="Arial"/>
        </w:rPr>
        <w:t>ó</w:t>
      </w:r>
      <w:r w:rsidRPr="00682EC6">
        <w:t>dom (eID). V syst</w:t>
      </w:r>
      <w:r w:rsidRPr="00682EC6">
        <w:rPr>
          <w:rFonts w:cs="Arial"/>
        </w:rPr>
        <w:t>é</w:t>
      </w:r>
      <w:r w:rsidRPr="00682EC6">
        <w:t xml:space="preserve">me je </w:t>
      </w:r>
      <w:r w:rsidRPr="00682EC6">
        <w:rPr>
          <w:rFonts w:cs="Arial"/>
          <w:szCs w:val="20"/>
        </w:rPr>
        <w:t xml:space="preserve">autentifikovaná spoločnosť, ktorú pomocou eID registruje štatutár danej spoločnosti. Autentifikáciu vykonáva poskytovateľ systému JOSEPHINE a to v pracovných dňoch v čase 8.00 – 16.00 hod. </w:t>
      </w:r>
    </w:p>
    <w:p w14:paraId="4EDCD956" w14:textId="77777777" w:rsidR="00A412D2" w:rsidRPr="00682EC6" w:rsidRDefault="00A412D2" w:rsidP="003651EB">
      <w:pPr>
        <w:pStyle w:val="Heading6"/>
        <w:rPr>
          <w:rFonts w:cs="Arial"/>
          <w:szCs w:val="20"/>
        </w:rPr>
      </w:pPr>
      <w:r w:rsidRPr="00682EC6">
        <w:t>nahraním kvalifikovaného elektronického podpisu (napríklad podpisu eID) štatutára danej spoločnosti na kartu užívateľa po registrácii a</w:t>
      </w:r>
      <w:r w:rsidRPr="00682EC6">
        <w:rPr>
          <w:rFonts w:cs="Arial"/>
        </w:rPr>
        <w:t> </w:t>
      </w:r>
      <w:r w:rsidRPr="00682EC6">
        <w:t>prihl</w:t>
      </w:r>
      <w:r w:rsidRPr="00682EC6">
        <w:rPr>
          <w:rFonts w:cs="Arial"/>
        </w:rPr>
        <w:t>á</w:t>
      </w:r>
      <w:r w:rsidRPr="00682EC6">
        <w:t>sen</w:t>
      </w:r>
      <w:r w:rsidRPr="00682EC6">
        <w:rPr>
          <w:rFonts w:cs="Arial"/>
        </w:rPr>
        <w:t>í</w:t>
      </w:r>
      <w:r w:rsidRPr="00682EC6">
        <w:t xml:space="preserve"> do syst</w:t>
      </w:r>
      <w:r w:rsidRPr="00682EC6">
        <w:rPr>
          <w:rFonts w:cs="Arial"/>
        </w:rPr>
        <w:t>é</w:t>
      </w:r>
      <w:r w:rsidRPr="00682EC6">
        <w:t>mu JOSEPHINE. Autentifik</w:t>
      </w:r>
      <w:r w:rsidRPr="00682EC6">
        <w:rPr>
          <w:rFonts w:cs="Arial"/>
        </w:rPr>
        <w:t>á</w:t>
      </w:r>
      <w:r w:rsidRPr="00682EC6">
        <w:t>ciu vykon</w:t>
      </w:r>
      <w:r w:rsidRPr="00682EC6">
        <w:rPr>
          <w:rFonts w:cs="Arial"/>
        </w:rPr>
        <w:t>á</w:t>
      </w:r>
      <w:r w:rsidRPr="00682EC6">
        <w:t xml:space="preserve"> poskytovate</w:t>
      </w:r>
      <w:r w:rsidRPr="00682EC6">
        <w:rPr>
          <w:rFonts w:cs="Arial"/>
        </w:rPr>
        <w:t>ľ</w:t>
      </w:r>
      <w:r w:rsidRPr="00682EC6">
        <w:t xml:space="preserve"> syst</w:t>
      </w:r>
      <w:r w:rsidRPr="00682EC6">
        <w:rPr>
          <w:rFonts w:cs="Arial"/>
        </w:rPr>
        <w:t>é</w:t>
      </w:r>
      <w:r w:rsidRPr="00682EC6">
        <w:t>mu JOSEPHINE a</w:t>
      </w:r>
      <w:r w:rsidRPr="00682EC6">
        <w:rPr>
          <w:rFonts w:cs="Arial"/>
        </w:rPr>
        <w:t> </w:t>
      </w:r>
      <w:r w:rsidRPr="00682EC6">
        <w:t>to v</w:t>
      </w:r>
      <w:r w:rsidRPr="00682EC6">
        <w:rPr>
          <w:rFonts w:cs="Arial"/>
        </w:rPr>
        <w:t> </w:t>
      </w:r>
      <w:r w:rsidRPr="00682EC6">
        <w:t>pracovn</w:t>
      </w:r>
      <w:r w:rsidRPr="00682EC6">
        <w:rPr>
          <w:rFonts w:cs="Arial"/>
        </w:rPr>
        <w:t>ý</w:t>
      </w:r>
      <w:r w:rsidRPr="00682EC6">
        <w:t>ch d</w:t>
      </w:r>
      <w:r w:rsidRPr="00682EC6">
        <w:rPr>
          <w:rFonts w:cs="Arial"/>
        </w:rPr>
        <w:t>ň</w:t>
      </w:r>
      <w:r w:rsidRPr="00682EC6">
        <w:t>och v</w:t>
      </w:r>
      <w:r w:rsidRPr="00682EC6">
        <w:rPr>
          <w:rFonts w:cs="Arial"/>
        </w:rPr>
        <w:t> č</w:t>
      </w:r>
      <w:r w:rsidRPr="00682EC6">
        <w:t xml:space="preserve">ase 8.00 </w:t>
      </w:r>
      <w:r w:rsidRPr="00682EC6">
        <w:rPr>
          <w:rFonts w:cs="Arial"/>
        </w:rPr>
        <w:t>–</w:t>
      </w:r>
      <w:r w:rsidRPr="00682EC6">
        <w:t xml:space="preserve"> 16.00 hod.</w:t>
      </w:r>
    </w:p>
    <w:p w14:paraId="098A971B" w14:textId="77777777" w:rsidR="00A412D2" w:rsidRPr="00682EC6" w:rsidRDefault="00A412D2" w:rsidP="003651EB">
      <w:pPr>
        <w:pStyle w:val="Heading6"/>
      </w:pPr>
      <w:r w:rsidRPr="00682EC6">
        <w:t>vložením plnomocenstva na kartu užívateľa po registrácii, ktoré je podpísané elektronickým podpisom štatutára aj splnomocnenou osobou, alebo prešlo zaručenou konverziou. Autentifikáciu vykoná poskytovateľ systému JOSEPHINE a</w:t>
      </w:r>
      <w:r w:rsidRPr="00682EC6">
        <w:rPr>
          <w:rFonts w:cs="Arial"/>
        </w:rPr>
        <w:t> </w:t>
      </w:r>
      <w:r w:rsidRPr="00682EC6">
        <w:t>to v</w:t>
      </w:r>
      <w:r w:rsidRPr="00682EC6">
        <w:rPr>
          <w:rFonts w:cs="Arial"/>
        </w:rPr>
        <w:t> </w:t>
      </w:r>
      <w:r w:rsidRPr="00682EC6">
        <w:t>pracovn</w:t>
      </w:r>
      <w:r w:rsidRPr="00682EC6">
        <w:rPr>
          <w:rFonts w:cs="Arial"/>
        </w:rPr>
        <w:t>é</w:t>
      </w:r>
      <w:r w:rsidRPr="00682EC6">
        <w:t xml:space="preserve"> dni v</w:t>
      </w:r>
      <w:r w:rsidRPr="00682EC6">
        <w:rPr>
          <w:rFonts w:cs="Arial"/>
        </w:rPr>
        <w:t> č</w:t>
      </w:r>
      <w:r w:rsidRPr="00682EC6">
        <w:t xml:space="preserve">ase 8.00 </w:t>
      </w:r>
      <w:r w:rsidRPr="00682EC6">
        <w:rPr>
          <w:rFonts w:cs="Arial"/>
        </w:rPr>
        <w:t>–</w:t>
      </w:r>
      <w:r w:rsidRPr="00682EC6">
        <w:t xml:space="preserve"> 16.00 hod.  </w:t>
      </w:r>
    </w:p>
    <w:p w14:paraId="24D398A3" w14:textId="77777777" w:rsidR="00A412D2" w:rsidRPr="00682EC6" w:rsidRDefault="00A412D2" w:rsidP="003651EB">
      <w:pPr>
        <w:pStyle w:val="Heading6"/>
      </w:pPr>
      <w:r w:rsidRPr="00682EC6">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682EC6" w:rsidRDefault="00A412D2" w:rsidP="00682EC6">
      <w:pPr>
        <w:pStyle w:val="Heading4"/>
        <w:rPr>
          <w:rFonts w:ascii="Cambria" w:hAnsi="Cambria"/>
        </w:rPr>
      </w:pPr>
      <w:r w:rsidRPr="00682EC6">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77777777" w:rsidR="00835EA6" w:rsidRPr="00682EC6" w:rsidRDefault="00D64850" w:rsidP="00682EC6">
      <w:pPr>
        <w:pStyle w:val="Heading4"/>
        <w:rPr>
          <w:rFonts w:ascii="Cambria" w:hAnsi="Cambria"/>
        </w:rPr>
      </w:pPr>
      <w:r w:rsidRPr="00682EC6">
        <w:rPr>
          <w:rFonts w:ascii="Cambria" w:hAnsi="Cambria"/>
        </w:rPr>
        <w:t xml:space="preserve">Požiadavka </w:t>
      </w:r>
      <w:r w:rsidR="003716D2" w:rsidRPr="00682EC6">
        <w:rPr>
          <w:rFonts w:ascii="Cambria" w:hAnsi="Cambria"/>
        </w:rPr>
        <w:t>V</w:t>
      </w:r>
      <w:r w:rsidRPr="00682EC6">
        <w:rPr>
          <w:rFonts w:ascii="Cambria" w:hAnsi="Cambria"/>
        </w:rPr>
        <w:t xml:space="preserve">erejného obstarávateľa na doklady, dokumenty a ďalšie písomnosti, ktoré musia byť predložené v ponuke je uvedená v bode </w:t>
      </w:r>
      <w:r w:rsidR="00087BC0" w:rsidRPr="00682EC6">
        <w:rPr>
          <w:rFonts w:ascii="Cambria" w:hAnsi="Cambria"/>
        </w:rPr>
        <w:fldChar w:fldCharType="begin"/>
      </w:r>
      <w:r w:rsidR="00087BC0" w:rsidRPr="00682EC6">
        <w:rPr>
          <w:rFonts w:ascii="Cambria" w:hAnsi="Cambria"/>
        </w:rPr>
        <w:instrText xml:space="preserve"> REF _Ref4422946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w:t>
      </w:r>
      <w:r w:rsidR="00087BC0" w:rsidRPr="00682EC6">
        <w:rPr>
          <w:rFonts w:ascii="Cambria" w:hAnsi="Cambria"/>
        </w:rPr>
        <w:fldChar w:fldCharType="end"/>
      </w:r>
      <w:r w:rsidRPr="00682EC6">
        <w:rPr>
          <w:rFonts w:ascii="Cambria" w:hAnsi="Cambria"/>
        </w:rPr>
        <w:t xml:space="preserve"> tejto časti súťažných podkladov. </w:t>
      </w:r>
      <w:bookmarkEnd w:id="228"/>
      <w:r w:rsidR="00835EA6" w:rsidRPr="00682EC6">
        <w:rPr>
          <w:rFonts w:ascii="Cambria" w:hAnsi="Cambria"/>
        </w:rPr>
        <w:t xml:space="preserve">Uchádzač pri vkladaní ponuky samostatne vyplní položkový elektronický formulár, ktorý zodpovedá návrhu na plnenie kritérií uvedenom v súťažných podkladoch. </w:t>
      </w:r>
    </w:p>
    <w:p w14:paraId="2C746291" w14:textId="77777777" w:rsidR="008D1C77" w:rsidRPr="00682EC6" w:rsidRDefault="00D64850" w:rsidP="00682EC6">
      <w:pPr>
        <w:pStyle w:val="Heading4"/>
        <w:rPr>
          <w:rFonts w:ascii="Cambria" w:hAnsi="Cambria"/>
        </w:rPr>
      </w:pPr>
      <w:r w:rsidRPr="00682EC6">
        <w:rPr>
          <w:rFonts w:ascii="Cambria" w:hAnsi="Cambria"/>
        </w:rPr>
        <w:t>Ak ponuka obsahuje dôverné informácie, uchádzač ich v ponuke viditeľne označí. V prípade, ak uchádzač vyslovene neoznačí časti svojej ponuky ako dôverné</w:t>
      </w:r>
      <w:r w:rsidR="007615E6" w:rsidRPr="00682EC6">
        <w:rPr>
          <w:rFonts w:ascii="Cambria" w:hAnsi="Cambria"/>
        </w:rPr>
        <w:t>,</w:t>
      </w:r>
      <w:r w:rsidR="00793365" w:rsidRPr="00682EC6">
        <w:rPr>
          <w:rFonts w:ascii="Cambria" w:hAnsi="Cambria"/>
        </w:rPr>
        <w:t xml:space="preserve"> </w:t>
      </w:r>
      <w:r w:rsidR="003716D2" w:rsidRPr="00682EC6">
        <w:rPr>
          <w:rFonts w:ascii="Cambria" w:hAnsi="Cambria"/>
        </w:rPr>
        <w:t>V</w:t>
      </w:r>
      <w:r w:rsidRPr="00682EC6">
        <w:rPr>
          <w:rFonts w:ascii="Cambria" w:hAnsi="Cambria"/>
        </w:rPr>
        <w:t>erejný obstarávateľ je oprávnený zverejniť celú ponuku uchádzača.</w:t>
      </w:r>
      <w:bookmarkEnd w:id="226"/>
    </w:p>
    <w:p w14:paraId="07F6212E" w14:textId="77777777" w:rsidR="00AA405E" w:rsidRPr="00682EC6" w:rsidRDefault="00AA405E" w:rsidP="00682EC6">
      <w:pPr>
        <w:pStyle w:val="Heading4"/>
        <w:rPr>
          <w:rFonts w:ascii="Cambria" w:hAnsi="Cambria"/>
        </w:rPr>
      </w:pPr>
      <w:r w:rsidRPr="00682EC6">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r w:rsidRPr="00682EC6">
        <w:rPr>
          <w:rFonts w:ascii="Cambria" w:hAnsi="Cambria"/>
          <w:b/>
        </w:rPr>
        <w:t>ZoOÚ</w:t>
      </w:r>
      <w:r w:rsidRPr="00682EC6">
        <w:rPr>
          <w:rFonts w:ascii="Cambria" w:hAnsi="Cambria"/>
        </w:rPr>
        <w:t xml:space="preserve">“), je zodpovedný za to, a predložením svojej ponuky potvrdzuje, že v rozsahu, v akom to predpisuje ZoOÚ si od všetkých dotknutých osôb, ktorých osobné údaje sú obsiahnuté v jeho ponuke, zabezpečil všetky potrebné súhlasy so spracovaním osobných údajov za účelom </w:t>
      </w:r>
      <w:r w:rsidR="00BC0CB4" w:rsidRPr="00682EC6">
        <w:rPr>
          <w:rFonts w:ascii="Cambria" w:hAnsi="Cambria"/>
        </w:rPr>
        <w:t xml:space="preserve">predloženia </w:t>
      </w:r>
      <w:r w:rsidRPr="00682EC6">
        <w:rPr>
          <w:rFonts w:ascii="Cambria" w:hAnsi="Cambria"/>
        </w:rPr>
        <w:t>jeho ponuky a poučil všetky dotknuté osoby o spôsobe a rozsahu spracovania ich osobných údajov na účel p</w:t>
      </w:r>
      <w:r w:rsidR="00BC0CB4" w:rsidRPr="00682EC6">
        <w:rPr>
          <w:rFonts w:ascii="Cambria" w:hAnsi="Cambria"/>
        </w:rPr>
        <w:t>redloženia</w:t>
      </w:r>
      <w:r w:rsidRPr="00682EC6">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682EC6">
        <w:rPr>
          <w:rFonts w:ascii="Cambria" w:hAnsi="Cambria"/>
        </w:rPr>
        <w:t>V</w:t>
      </w:r>
      <w:r w:rsidRPr="00682EC6">
        <w:rPr>
          <w:rFonts w:ascii="Cambria" w:hAnsi="Cambria"/>
        </w:rPr>
        <w:t>erejný obstarávat</w:t>
      </w:r>
      <w:r w:rsidR="00B975A3" w:rsidRPr="00682EC6">
        <w:rPr>
          <w:rFonts w:ascii="Cambria" w:hAnsi="Cambria"/>
        </w:rPr>
        <w:t>eľ.</w:t>
      </w:r>
    </w:p>
    <w:p w14:paraId="0863A6A6" w14:textId="77777777" w:rsidR="00C2485B" w:rsidRPr="00682EC6" w:rsidRDefault="00C2485B" w:rsidP="00E4125D">
      <w:pPr>
        <w:pStyle w:val="Heading3"/>
      </w:pPr>
      <w:bookmarkStart w:id="229" w:name="_Toc522635421"/>
      <w:bookmarkStart w:id="230" w:name="_Toc525293235"/>
      <w:bookmarkStart w:id="231" w:name="_Toc522635422"/>
      <w:bookmarkStart w:id="232" w:name="_Toc525293236"/>
      <w:bookmarkStart w:id="233" w:name="_Toc522635423"/>
      <w:bookmarkStart w:id="234" w:name="_Toc525293237"/>
      <w:bookmarkStart w:id="235" w:name="_Toc522635424"/>
      <w:bookmarkStart w:id="236" w:name="_Toc525293238"/>
      <w:bookmarkStart w:id="237" w:name="_Toc522635425"/>
      <w:bookmarkStart w:id="238" w:name="_Toc525293239"/>
      <w:bookmarkStart w:id="239" w:name="_Toc522635426"/>
      <w:bookmarkStart w:id="240" w:name="_Toc525293240"/>
      <w:bookmarkStart w:id="241" w:name="_Toc522635427"/>
      <w:bookmarkStart w:id="242" w:name="_Toc525293241"/>
      <w:bookmarkStart w:id="243" w:name="_Toc444084956"/>
      <w:bookmarkStart w:id="244" w:name="_Toc4416627"/>
      <w:bookmarkStart w:id="245" w:name="_Toc4416921"/>
      <w:bookmarkStart w:id="246" w:name="_Toc4416970"/>
      <w:bookmarkStart w:id="247" w:name="_Ref4422424"/>
      <w:bookmarkStart w:id="248" w:name="_Ref4422770"/>
      <w:bookmarkStart w:id="249" w:name="_Toc148621215"/>
      <w:bookmarkEnd w:id="22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682EC6">
        <w:t>Miesto a lehota na predkladanie ponúk</w:t>
      </w:r>
      <w:bookmarkEnd w:id="243"/>
      <w:bookmarkEnd w:id="244"/>
      <w:bookmarkEnd w:id="245"/>
      <w:bookmarkEnd w:id="246"/>
      <w:bookmarkEnd w:id="247"/>
      <w:bookmarkEnd w:id="248"/>
      <w:bookmarkEnd w:id="249"/>
    </w:p>
    <w:p w14:paraId="71FCE5F9" w14:textId="5950D15F" w:rsidR="00133B55" w:rsidRPr="00682EC6" w:rsidRDefault="00133B55" w:rsidP="00682EC6">
      <w:pPr>
        <w:pStyle w:val="Heading4"/>
        <w:rPr>
          <w:rFonts w:ascii="Cambria" w:hAnsi="Cambria"/>
        </w:rPr>
      </w:pPr>
      <w:bookmarkStart w:id="250" w:name="_Ref528145558"/>
      <w:bookmarkStart w:id="251" w:name="_Hlk534372908"/>
      <w:bookmarkStart w:id="252" w:name="_Hlk522551343"/>
      <w:r w:rsidRPr="00682EC6">
        <w:rPr>
          <w:rFonts w:ascii="Cambria" w:hAnsi="Cambria"/>
        </w:rPr>
        <w:t xml:space="preserve">Ak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xml:space="preserve"> tejto časti súťažných podkladov uvedené, že doklady, dokumenty, iné písomnosti je uchádzač povinný doručiť na adresu:</w:t>
      </w:r>
      <w:r w:rsidR="007B7643" w:rsidRPr="00682EC6">
        <w:rPr>
          <w:rFonts w:ascii="Cambria" w:hAnsi="Cambria"/>
          <w:b/>
          <w:bCs/>
        </w:rPr>
        <w:t xml:space="preserve"> Tatra Tender s. r. o., Krčméryho 16, 811 04 Bratislava</w:t>
      </w:r>
      <w:r w:rsidRPr="00682EC6">
        <w:rPr>
          <w:rFonts w:ascii="Cambria" w:hAnsi="Cambria"/>
        </w:rPr>
        <w:t>, tieto musia byť vložené do samostatného uzatvoreného obalu.</w:t>
      </w:r>
      <w:bookmarkEnd w:id="250"/>
      <w:r w:rsidRPr="00682EC6">
        <w:rPr>
          <w:rFonts w:ascii="Cambria" w:hAnsi="Cambria"/>
        </w:rPr>
        <w:t xml:space="preserve"> </w:t>
      </w:r>
    </w:p>
    <w:p w14:paraId="0E0F8017" w14:textId="77777777" w:rsidR="00133B55" w:rsidRPr="00682EC6" w:rsidRDefault="00133B55" w:rsidP="00682EC6">
      <w:pPr>
        <w:pStyle w:val="Heading4"/>
        <w:rPr>
          <w:rFonts w:ascii="Cambria" w:hAnsi="Cambria"/>
        </w:rPr>
      </w:pPr>
      <w:r w:rsidRPr="00682EC6">
        <w:rPr>
          <w:rFonts w:ascii="Cambria" w:hAnsi="Cambria"/>
        </w:rPr>
        <w:t xml:space="preserve">Obal časti ponuky </w:t>
      </w:r>
      <w:r w:rsidR="007615E6" w:rsidRPr="00682EC6">
        <w:rPr>
          <w:rFonts w:ascii="Cambria" w:hAnsi="Cambria"/>
        </w:rPr>
        <w:t xml:space="preserve">predkladanej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00351569" w:rsidRPr="00682EC6">
        <w:rPr>
          <w:rFonts w:ascii="Cambria" w:hAnsi="Cambria"/>
        </w:rPr>
        <w:t xml:space="preserve"> </w:t>
      </w:r>
      <w:r w:rsidR="007615E6" w:rsidRPr="00682EC6">
        <w:rPr>
          <w:rFonts w:ascii="Cambria" w:hAnsi="Cambria"/>
        </w:rPr>
        <w:t xml:space="preserve">vyššie, </w:t>
      </w:r>
      <w:r w:rsidRPr="00682EC6">
        <w:rPr>
          <w:rFonts w:ascii="Cambria" w:hAnsi="Cambria"/>
        </w:rPr>
        <w:t xml:space="preserve">musí obsahovať nasledovné údaje:  </w:t>
      </w:r>
    </w:p>
    <w:p w14:paraId="03B1A4F0" w14:textId="43AF8C74" w:rsidR="00133B55" w:rsidRPr="00682EC6" w:rsidRDefault="00133B55" w:rsidP="003651EB">
      <w:pPr>
        <w:pStyle w:val="Heading6"/>
      </w:pPr>
      <w:bookmarkStart w:id="253" w:name="_Ref6402090"/>
      <w:r w:rsidRPr="00682EC6">
        <w:lastRenderedPageBreak/>
        <w:t xml:space="preserve">adresu: </w:t>
      </w:r>
      <w:r w:rsidR="007B7643" w:rsidRPr="00682EC6">
        <w:t>Tatra Tender s. r. o., Krčméryho 16, 811 04 Bratislava</w:t>
      </w:r>
      <w:r w:rsidRPr="00682EC6">
        <w:t>,</w:t>
      </w:r>
      <w:bookmarkEnd w:id="253"/>
    </w:p>
    <w:p w14:paraId="51112F9A" w14:textId="77777777" w:rsidR="00133B55" w:rsidRPr="00682EC6" w:rsidRDefault="00133B55" w:rsidP="003651EB">
      <w:pPr>
        <w:pStyle w:val="Heading6"/>
      </w:pPr>
      <w:r w:rsidRPr="00682EC6">
        <w:t>adresu uchádzača (názov alebo obchodné meno a adresu sídla alebo miesta podnikania),</w:t>
      </w:r>
    </w:p>
    <w:p w14:paraId="1B5C0B6D" w14:textId="77777777" w:rsidR="00133B55" w:rsidRPr="00682EC6" w:rsidRDefault="00133B55" w:rsidP="003651EB">
      <w:pPr>
        <w:pStyle w:val="Heading6"/>
      </w:pPr>
      <w:r w:rsidRPr="00682EC6">
        <w:rPr>
          <w:rFonts w:cs="Arial"/>
          <w:color w:val="000000"/>
          <w:szCs w:val="20"/>
        </w:rPr>
        <w:t>označenie</w:t>
      </w:r>
      <w:r w:rsidRPr="00682EC6">
        <w:t xml:space="preserve"> „</w:t>
      </w:r>
      <w:r w:rsidR="00537AE4" w:rsidRPr="00682EC6">
        <w:t>Verejné obstarávanie</w:t>
      </w:r>
      <w:r w:rsidRPr="00682EC6">
        <w:t xml:space="preserve"> – </w:t>
      </w:r>
      <w:r w:rsidR="00ED18BC" w:rsidRPr="00682EC6">
        <w:t>Obstaranie dopravcu na zabezpečenie služieb vo verejnom záujme v mestskej pravidelnej autobusovej doprave Mesta Spišská Nová Ves -</w:t>
      </w:r>
      <w:r w:rsidR="00652F12" w:rsidRPr="00682EC6">
        <w:t xml:space="preserve"> </w:t>
      </w:r>
      <w:r w:rsidR="00460396" w:rsidRPr="00682EC6">
        <w:t>neotvárať</w:t>
      </w:r>
      <w:r w:rsidR="001A249A" w:rsidRPr="00682EC6">
        <w:t xml:space="preserve"> </w:t>
      </w:r>
      <w:r w:rsidRPr="00682EC6">
        <w:t>“.</w:t>
      </w:r>
    </w:p>
    <w:p w14:paraId="352F1E54" w14:textId="4A723FC3" w:rsidR="00133B55" w:rsidRPr="00682EC6" w:rsidRDefault="00133B55" w:rsidP="00682EC6">
      <w:pPr>
        <w:pStyle w:val="Heading4"/>
        <w:rPr>
          <w:rFonts w:ascii="Cambria" w:hAnsi="Cambria"/>
        </w:rPr>
      </w:pPr>
      <w:bookmarkStart w:id="254" w:name="_Ref4423000"/>
      <w:r w:rsidRPr="00682EC6">
        <w:rPr>
          <w:rFonts w:ascii="Cambria" w:hAnsi="Cambria"/>
        </w:rPr>
        <w:t>Lehota na predkladanie ponúk uplynie:</w:t>
      </w:r>
      <w:r w:rsidR="00652F12" w:rsidRPr="00682EC6">
        <w:rPr>
          <w:rFonts w:ascii="Cambria" w:hAnsi="Cambria"/>
        </w:rPr>
        <w:t xml:space="preserve"> </w:t>
      </w:r>
      <w:bookmarkStart w:id="255" w:name="_Hlk121126334"/>
      <w:bookmarkStart w:id="256" w:name="_Hlk121125960"/>
      <w:r w:rsidR="00661C1C">
        <w:rPr>
          <w:rFonts w:ascii="Cambria" w:hAnsi="Cambria"/>
          <w:b/>
          <w:bCs/>
        </w:rPr>
        <w:t>20.11.2023</w:t>
      </w:r>
      <w:r w:rsidR="000A7686" w:rsidRPr="00682EC6">
        <w:rPr>
          <w:rFonts w:ascii="Cambria" w:hAnsi="Cambria"/>
          <w:b/>
          <w:bCs/>
        </w:rPr>
        <w:t xml:space="preserve"> </w:t>
      </w:r>
      <w:r w:rsidRPr="00682EC6">
        <w:rPr>
          <w:rFonts w:ascii="Cambria" w:hAnsi="Cambria"/>
          <w:b/>
          <w:bCs/>
        </w:rPr>
        <w:t>o</w:t>
      </w:r>
      <w:r w:rsidR="00661C1C">
        <w:rPr>
          <w:rFonts w:ascii="Cambria" w:hAnsi="Cambria"/>
          <w:b/>
          <w:bCs/>
        </w:rPr>
        <w:t> </w:t>
      </w:r>
      <w:bookmarkEnd w:id="255"/>
      <w:r w:rsidR="00661C1C">
        <w:rPr>
          <w:rFonts w:ascii="Cambria" w:hAnsi="Cambria"/>
          <w:b/>
          <w:bCs/>
        </w:rPr>
        <w:t>10:00</w:t>
      </w:r>
      <w:r w:rsidR="000A7686" w:rsidRPr="00682EC6">
        <w:rPr>
          <w:rFonts w:ascii="Cambria" w:hAnsi="Cambria"/>
        </w:rPr>
        <w:t xml:space="preserve"> </w:t>
      </w:r>
      <w:r w:rsidR="00B96C0F" w:rsidRPr="00682EC6">
        <w:rPr>
          <w:rFonts w:ascii="Cambria" w:hAnsi="Cambria"/>
        </w:rPr>
        <w:t>h</w:t>
      </w:r>
      <w:r w:rsidRPr="00682EC6">
        <w:rPr>
          <w:rFonts w:ascii="Cambria" w:hAnsi="Cambria"/>
        </w:rPr>
        <w:t>od. miestneho času</w:t>
      </w:r>
      <w:bookmarkEnd w:id="256"/>
      <w:r w:rsidRPr="00682EC6">
        <w:rPr>
          <w:rFonts w:ascii="Cambria" w:hAnsi="Cambria"/>
        </w:rPr>
        <w:t>.</w:t>
      </w:r>
      <w:bookmarkEnd w:id="254"/>
    </w:p>
    <w:p w14:paraId="6BAB4C29" w14:textId="77777777" w:rsidR="00133B55" w:rsidRPr="00682EC6" w:rsidRDefault="00BC0CB4" w:rsidP="00682EC6">
      <w:pPr>
        <w:pStyle w:val="Heading4"/>
        <w:rPr>
          <w:rFonts w:ascii="Cambria" w:hAnsi="Cambria"/>
        </w:rPr>
      </w:pPr>
      <w:r w:rsidRPr="00682EC6">
        <w:rPr>
          <w:rFonts w:ascii="Cambria" w:hAnsi="Cambria"/>
        </w:rPr>
        <w:t xml:space="preserve">Časť ponuky predkladaná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Pr="00682EC6">
        <w:rPr>
          <w:rFonts w:ascii="Cambria" w:hAnsi="Cambria"/>
        </w:rPr>
        <w:t xml:space="preserve"> tejto časti súťažných podkladov doručená po uplynutí lehoty na predkladanie ponúk sa vráti uchádzačom neotvorená</w:t>
      </w:r>
      <w:r w:rsidR="00133B55" w:rsidRPr="00682EC6">
        <w:rPr>
          <w:rFonts w:ascii="Cambria" w:hAnsi="Cambria"/>
        </w:rPr>
        <w:t xml:space="preserve">. </w:t>
      </w:r>
    </w:p>
    <w:p w14:paraId="2595C452" w14:textId="77777777" w:rsidR="008D1C77" w:rsidRPr="00682EC6" w:rsidRDefault="00133B55" w:rsidP="00682EC6">
      <w:pPr>
        <w:pStyle w:val="Heading4"/>
        <w:rPr>
          <w:rFonts w:ascii="Cambria" w:hAnsi="Cambria"/>
        </w:rPr>
      </w:pPr>
      <w:r w:rsidRPr="00682EC6">
        <w:rPr>
          <w:rFonts w:ascii="Cambria" w:hAnsi="Cambria"/>
        </w:rPr>
        <w:t xml:space="preserve">Prípadné predĺženie lehoty na predkladanie ponúk bude uchádzačom dostatočne vopred oznámené formou elektronickej komunikácie v systéme </w:t>
      </w:r>
      <w:r w:rsidR="0000127A" w:rsidRPr="00682EC6">
        <w:rPr>
          <w:rFonts w:ascii="Cambria" w:hAnsi="Cambria"/>
        </w:rPr>
        <w:t>JOSEPHINE</w:t>
      </w:r>
      <w:r w:rsidRPr="00682EC6">
        <w:rPr>
          <w:rFonts w:ascii="Cambria" w:hAnsi="Cambria"/>
        </w:rPr>
        <w:t>.</w:t>
      </w:r>
      <w:bookmarkEnd w:id="251"/>
    </w:p>
    <w:p w14:paraId="7D994857" w14:textId="77777777" w:rsidR="00E4125D" w:rsidRPr="00682EC6" w:rsidRDefault="00E4125D" w:rsidP="00E4125D">
      <w:pPr>
        <w:pStyle w:val="Heading3"/>
      </w:pPr>
      <w:bookmarkStart w:id="257" w:name="_Toc522635429"/>
      <w:bookmarkStart w:id="258" w:name="_Toc525293243"/>
      <w:bookmarkStart w:id="259" w:name="_Toc522635430"/>
      <w:bookmarkStart w:id="260" w:name="_Toc525293244"/>
      <w:bookmarkStart w:id="261" w:name="_Toc522635431"/>
      <w:bookmarkStart w:id="262" w:name="_Toc525293245"/>
      <w:bookmarkStart w:id="263" w:name="_Toc148621216"/>
      <w:bookmarkEnd w:id="252"/>
      <w:bookmarkEnd w:id="257"/>
      <w:bookmarkEnd w:id="258"/>
      <w:bookmarkEnd w:id="259"/>
      <w:bookmarkEnd w:id="260"/>
      <w:bookmarkEnd w:id="261"/>
      <w:bookmarkEnd w:id="262"/>
      <w:r w:rsidRPr="00682EC6">
        <w:t>Stiahnutie / vymazanie pôvodnej ponuky a predloženie novej ponuky</w:t>
      </w:r>
      <w:bookmarkEnd w:id="263"/>
      <w:r w:rsidRPr="00682EC6">
        <w:t xml:space="preserve"> </w:t>
      </w:r>
    </w:p>
    <w:p w14:paraId="7C79278A" w14:textId="77777777" w:rsidR="00B25F21" w:rsidRPr="00682EC6" w:rsidRDefault="00B25F21" w:rsidP="00682EC6">
      <w:pPr>
        <w:pStyle w:val="Heading4"/>
        <w:rPr>
          <w:rFonts w:ascii="Cambria" w:hAnsi="Cambria"/>
        </w:rPr>
      </w:pPr>
      <w:bookmarkStart w:id="264" w:name="_Hlk522551351"/>
      <w:r w:rsidRPr="00682EC6">
        <w:rPr>
          <w:rFonts w:ascii="Cambria" w:hAnsi="Cambria"/>
        </w:rPr>
        <w:t xml:space="preserve">Uchádzač môže predloženú ponuku vymazať prostredníctvom funkcionality systému </w:t>
      </w:r>
      <w:r w:rsidR="00BF1E55" w:rsidRPr="00682EC6">
        <w:rPr>
          <w:rFonts w:ascii="Cambria" w:hAnsi="Cambria"/>
        </w:rPr>
        <w:t>JOSEPHINE</w:t>
      </w:r>
      <w:r w:rsidRPr="00682EC6">
        <w:rPr>
          <w:rFonts w:ascii="Cambria" w:hAnsi="Cambria"/>
        </w:rPr>
        <w:t xml:space="preserve"> do uplynutia lehoty na predkladanie ponúk. Predloženie novej ponuky je možné vykonať prostredníctvom funkcionality systému </w:t>
      </w:r>
      <w:r w:rsidR="00BF1E55" w:rsidRPr="00682EC6">
        <w:rPr>
          <w:rFonts w:ascii="Cambria" w:hAnsi="Cambria"/>
        </w:rPr>
        <w:t>JOSEPHINE</w:t>
      </w:r>
      <w:r w:rsidRPr="00682EC6">
        <w:rPr>
          <w:rFonts w:ascii="Cambria" w:hAnsi="Cambria"/>
        </w:rPr>
        <w:t xml:space="preserve"> až po jej predchádzajúcom stiahnutí, resp. vymazaní (kliknutím na tlačidlo „Stiahnuť ponuku“ a predložením novej ponuky).</w:t>
      </w:r>
    </w:p>
    <w:p w14:paraId="4EEED5BD" w14:textId="77777777" w:rsidR="007600E6" w:rsidRPr="00682EC6" w:rsidRDefault="00EF2D37" w:rsidP="007817B7">
      <w:pPr>
        <w:pStyle w:val="Heading2"/>
        <w:rPr>
          <w:rFonts w:ascii="Cambria" w:hAnsi="Cambria"/>
        </w:rPr>
      </w:pPr>
      <w:bookmarkStart w:id="265" w:name="_Toc444084958"/>
      <w:bookmarkStart w:id="266" w:name="_Toc4416500"/>
      <w:bookmarkStart w:id="267" w:name="_Toc4416629"/>
      <w:bookmarkStart w:id="268" w:name="_Toc4416923"/>
      <w:bookmarkStart w:id="269" w:name="_Toc4416972"/>
      <w:bookmarkStart w:id="270" w:name="_Toc148621217"/>
      <w:bookmarkEnd w:id="264"/>
      <w:r w:rsidRPr="00682EC6">
        <w:rPr>
          <w:rFonts w:ascii="Cambria" w:hAnsi="Cambria"/>
        </w:rPr>
        <w:t>Otváranie a vyhodnotenie ponúk</w:t>
      </w:r>
      <w:bookmarkEnd w:id="265"/>
      <w:bookmarkEnd w:id="266"/>
      <w:bookmarkEnd w:id="267"/>
      <w:bookmarkEnd w:id="268"/>
      <w:bookmarkEnd w:id="269"/>
      <w:bookmarkEnd w:id="270"/>
    </w:p>
    <w:p w14:paraId="3B8A9032" w14:textId="77777777" w:rsidR="00EF2D37" w:rsidRPr="00682EC6" w:rsidRDefault="00EF2D37" w:rsidP="00E4125D">
      <w:pPr>
        <w:pStyle w:val="Heading3"/>
      </w:pPr>
      <w:bookmarkStart w:id="271" w:name="_Toc4416630"/>
      <w:bookmarkStart w:id="272" w:name="_Toc4416924"/>
      <w:bookmarkStart w:id="273" w:name="_Toc4416973"/>
      <w:bookmarkStart w:id="274" w:name="_Toc148621218"/>
      <w:bookmarkStart w:id="275" w:name="_Toc444084959"/>
      <w:r w:rsidRPr="00682EC6">
        <w:t>Otváranie ponúk</w:t>
      </w:r>
      <w:bookmarkEnd w:id="271"/>
      <w:bookmarkEnd w:id="272"/>
      <w:bookmarkEnd w:id="273"/>
      <w:bookmarkEnd w:id="274"/>
      <w:r w:rsidRPr="00682EC6">
        <w:t xml:space="preserve"> </w:t>
      </w:r>
      <w:bookmarkEnd w:id="275"/>
    </w:p>
    <w:p w14:paraId="4DCAB484" w14:textId="77777777" w:rsidR="00454A07" w:rsidRPr="00682EC6" w:rsidRDefault="00454A07" w:rsidP="00682EC6">
      <w:pPr>
        <w:pStyle w:val="Heading4"/>
        <w:rPr>
          <w:rFonts w:ascii="Cambria" w:hAnsi="Cambria"/>
        </w:rPr>
      </w:pPr>
      <w:r w:rsidRPr="00682EC6">
        <w:rPr>
          <w:rFonts w:ascii="Cambria" w:hAnsi="Cambria"/>
        </w:rPr>
        <w:t>Otváranie ponúk vykoná komisia sprístupnením jej obsahu</w:t>
      </w:r>
      <w:r w:rsidR="006740D2" w:rsidRPr="00682EC6">
        <w:rPr>
          <w:rFonts w:ascii="Cambria" w:hAnsi="Cambria"/>
        </w:rPr>
        <w:t xml:space="preserve"> v systéme </w:t>
      </w:r>
      <w:r w:rsidR="001B2A4D" w:rsidRPr="00682EC6">
        <w:rPr>
          <w:rFonts w:ascii="Cambria" w:hAnsi="Cambria"/>
        </w:rPr>
        <w:t>JOSEPHINE</w:t>
      </w:r>
      <w:r w:rsidRPr="00682EC6">
        <w:rPr>
          <w:rFonts w:ascii="Cambria" w:hAnsi="Cambria"/>
        </w:rPr>
        <w:t xml:space="preserve">. </w:t>
      </w:r>
    </w:p>
    <w:p w14:paraId="747C0A6F" w14:textId="455FEDF6" w:rsidR="00783404" w:rsidRPr="00682EC6" w:rsidRDefault="00783404" w:rsidP="00682EC6">
      <w:pPr>
        <w:pStyle w:val="Heading4"/>
        <w:rPr>
          <w:rFonts w:ascii="Cambria" w:hAnsi="Cambria"/>
        </w:rPr>
      </w:pPr>
      <w:bookmarkStart w:id="276" w:name="_Hlk121126401"/>
      <w:r w:rsidRPr="00682EC6">
        <w:rPr>
          <w:rFonts w:ascii="Cambria" w:hAnsi="Cambria"/>
        </w:rPr>
        <w:t xml:space="preserve">Otváranie ponúk sa uskutoční elektronicky. Otváranie ponúk je plánované na </w:t>
      </w:r>
      <w:r w:rsidR="00661C1C">
        <w:rPr>
          <w:rFonts w:ascii="Cambria" w:hAnsi="Cambria"/>
          <w:b/>
          <w:bCs/>
        </w:rPr>
        <w:t>20.11.2023</w:t>
      </w:r>
      <w:r w:rsidR="00661C1C" w:rsidRPr="00682EC6">
        <w:rPr>
          <w:rFonts w:ascii="Cambria" w:hAnsi="Cambria"/>
          <w:b/>
          <w:bCs/>
        </w:rPr>
        <w:t xml:space="preserve"> o</w:t>
      </w:r>
      <w:r w:rsidR="00661C1C">
        <w:rPr>
          <w:rFonts w:ascii="Cambria" w:hAnsi="Cambria"/>
          <w:b/>
          <w:bCs/>
        </w:rPr>
        <w:t> 12:00</w:t>
      </w:r>
      <w:r w:rsidR="00661C1C" w:rsidRPr="00682EC6">
        <w:rPr>
          <w:rFonts w:ascii="Cambria" w:hAnsi="Cambria"/>
        </w:rPr>
        <w:t xml:space="preserve"> </w:t>
      </w:r>
      <w:r w:rsidR="001B2A4D" w:rsidRPr="00682EC6">
        <w:rPr>
          <w:rFonts w:ascii="Cambria" w:hAnsi="Cambria"/>
          <w:b/>
          <w:bCs/>
        </w:rPr>
        <w:t>hod.</w:t>
      </w:r>
      <w:r w:rsidRPr="00682EC6">
        <w:rPr>
          <w:rFonts w:ascii="Cambria" w:hAnsi="Cambria"/>
        </w:rPr>
        <w:t xml:space="preserve">. </w:t>
      </w:r>
      <w:r w:rsidR="002544BB" w:rsidRPr="00682EC6">
        <w:rPr>
          <w:rFonts w:ascii="Cambria" w:hAnsi="Cambria"/>
        </w:rPr>
        <w:t xml:space="preserve">Otváranie ponúk komisiou bude v zmysle § 52 ods. 2 ZVO verejné. Otváranie ponúk sa uskutoční elektronicky - online. Uchádzačovi v rámci súťaže v systéme </w:t>
      </w:r>
      <w:r w:rsidR="00D26CAF" w:rsidRPr="00682EC6">
        <w:rPr>
          <w:rFonts w:ascii="Cambria" w:hAnsi="Cambria"/>
        </w:rPr>
        <w:t>JOSEPHINE</w:t>
      </w:r>
      <w:r w:rsidR="002544BB" w:rsidRPr="00682EC6">
        <w:rPr>
          <w:rFonts w:ascii="Cambria" w:hAnsi="Cambria"/>
        </w:rPr>
        <w:t>, pribudne sekcia „Otváranie ponúk online“</w:t>
      </w:r>
      <w:r w:rsidRPr="00682EC6">
        <w:rPr>
          <w:rFonts w:ascii="Cambria" w:hAnsi="Cambria"/>
        </w:rPr>
        <w:t xml:space="preserve">. </w:t>
      </w:r>
    </w:p>
    <w:bookmarkEnd w:id="276"/>
    <w:p w14:paraId="55A94666" w14:textId="77777777" w:rsidR="00783404" w:rsidRPr="00682EC6" w:rsidRDefault="00783404" w:rsidP="00682EC6">
      <w:pPr>
        <w:pStyle w:val="Heading4"/>
        <w:rPr>
          <w:rFonts w:ascii="Cambria" w:hAnsi="Cambria"/>
        </w:rPr>
      </w:pPr>
      <w:r w:rsidRPr="00682EC6">
        <w:rPr>
          <w:rFonts w:ascii="Cambria" w:hAnsi="Cambria"/>
        </w:rPr>
        <w:t xml:space="preserve">On-line sprístupnenia ponúk sa môže zúčastniť iba uchádzač, ktorého ponuka bola predložená v lehote na predkladanie ponúk. </w:t>
      </w:r>
      <w:r w:rsidR="006F398B" w:rsidRPr="00682EC6">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682EC6" w:rsidRDefault="00EF2D37" w:rsidP="00E4125D">
      <w:pPr>
        <w:pStyle w:val="Heading3"/>
      </w:pPr>
      <w:bookmarkStart w:id="277" w:name="_Toc4416631"/>
      <w:bookmarkStart w:id="278" w:name="_Toc4416925"/>
      <w:bookmarkStart w:id="279" w:name="_Toc4416974"/>
      <w:bookmarkStart w:id="280" w:name="_Ref4423141"/>
      <w:bookmarkStart w:id="281" w:name="_Ref4423334"/>
      <w:bookmarkStart w:id="282" w:name="_Ref4423373"/>
      <w:bookmarkStart w:id="283" w:name="_Toc148621219"/>
      <w:bookmarkStart w:id="284" w:name="_Toc444084960"/>
      <w:r w:rsidRPr="00682EC6">
        <w:t>Vyhodnotenie splnenia podmienok účasti, vysvetľovanie a vyhodnocovanie ponúk</w:t>
      </w:r>
      <w:bookmarkEnd w:id="277"/>
      <w:bookmarkEnd w:id="278"/>
      <w:bookmarkEnd w:id="279"/>
      <w:bookmarkEnd w:id="280"/>
      <w:bookmarkEnd w:id="281"/>
      <w:bookmarkEnd w:id="282"/>
      <w:bookmarkEnd w:id="283"/>
      <w:r w:rsidRPr="00682EC6">
        <w:t xml:space="preserve"> </w:t>
      </w:r>
      <w:bookmarkEnd w:id="284"/>
    </w:p>
    <w:p w14:paraId="17EC5D24" w14:textId="77777777" w:rsidR="00006095" w:rsidRPr="00682EC6" w:rsidRDefault="00330269" w:rsidP="00682EC6">
      <w:pPr>
        <w:pStyle w:val="Heading4"/>
        <w:rPr>
          <w:rFonts w:ascii="Cambria" w:hAnsi="Cambria"/>
        </w:rPr>
      </w:pPr>
      <w:r w:rsidRPr="00682EC6">
        <w:rPr>
          <w:rFonts w:ascii="Cambria" w:hAnsi="Cambria"/>
        </w:rPr>
        <w:t xml:space="preserve">Nakoľko verejný obstarávateľ nepoužije elektronickú aukciu, </w:t>
      </w:r>
      <w:r w:rsidR="00597C0B" w:rsidRPr="00682EC6">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5" w:name="page15"/>
      <w:bookmarkEnd w:id="285"/>
    </w:p>
    <w:p w14:paraId="61BDDF4E" w14:textId="77777777" w:rsidR="00EF2D37" w:rsidRPr="00682EC6" w:rsidRDefault="00006095" w:rsidP="00682EC6">
      <w:pPr>
        <w:pStyle w:val="Heading4"/>
        <w:rPr>
          <w:rFonts w:ascii="Cambria" w:hAnsi="Cambria"/>
        </w:rPr>
      </w:pPr>
      <w:r w:rsidRPr="00682EC6">
        <w:rPr>
          <w:rFonts w:ascii="Cambria" w:hAnsi="Cambria"/>
        </w:rPr>
        <w:t>Po</w:t>
      </w:r>
      <w:r w:rsidR="00EF2D37" w:rsidRPr="00682EC6">
        <w:rPr>
          <w:rFonts w:ascii="Cambria" w:hAnsi="Cambria"/>
        </w:rPr>
        <w:t>súdenie splnenia podmienok účasti a vyhodnotenie ponúk komisiou je neverejné.</w:t>
      </w:r>
    </w:p>
    <w:p w14:paraId="4C2C9A23" w14:textId="77777777" w:rsidR="00793365" w:rsidRPr="00682EC6" w:rsidRDefault="00EF2D37" w:rsidP="00682EC6">
      <w:pPr>
        <w:pStyle w:val="Heading4"/>
        <w:rPr>
          <w:rFonts w:ascii="Cambria" w:hAnsi="Cambria"/>
          <w:lang w:eastAsia="sk-SK"/>
        </w:rPr>
      </w:pPr>
      <w:r w:rsidRPr="00682EC6">
        <w:rPr>
          <w:rFonts w:ascii="Cambria" w:hAnsi="Cambria"/>
        </w:rPr>
        <w:t>Splnenie podmienok účasti uchádzačov v</w:t>
      </w:r>
      <w:r w:rsidR="00483CE3" w:rsidRPr="00682EC6">
        <w:rPr>
          <w:rFonts w:ascii="Cambria" w:hAnsi="Cambria"/>
        </w:rPr>
        <w:t xml:space="preserve">o </w:t>
      </w:r>
      <w:r w:rsidR="00D5357B" w:rsidRPr="00682EC6">
        <w:rPr>
          <w:rFonts w:ascii="Cambria" w:hAnsi="Cambria"/>
        </w:rPr>
        <w:t>Verejnom obstarávaní</w:t>
      </w:r>
      <w:r w:rsidRPr="00682EC6">
        <w:rPr>
          <w:rFonts w:ascii="Cambria" w:hAnsi="Cambria"/>
        </w:rPr>
        <w:t xml:space="preserve"> sa bude posudzovať na základe dokladov a dokumentov predložených podľa požiadaviek uvedených </w:t>
      </w:r>
      <w:r w:rsidR="00BC0CB4" w:rsidRPr="00682EC6">
        <w:rPr>
          <w:rFonts w:ascii="Cambria" w:hAnsi="Cambria"/>
        </w:rPr>
        <w:t xml:space="preserve">v </w:t>
      </w:r>
      <w:r w:rsidR="00486668" w:rsidRPr="00682EC6">
        <w:rPr>
          <w:rFonts w:ascii="Cambria" w:hAnsi="Cambria"/>
        </w:rPr>
        <w:t xml:space="preserve">Časti </w:t>
      </w:r>
      <w:r w:rsidR="00537AE4" w:rsidRPr="00682EC6">
        <w:rPr>
          <w:rFonts w:ascii="Cambria" w:hAnsi="Cambria"/>
        </w:rPr>
        <w:t>D</w:t>
      </w:r>
      <w:r w:rsidR="00486668" w:rsidRPr="00682EC6">
        <w:rPr>
          <w:rFonts w:ascii="Cambria" w:hAnsi="Cambria"/>
        </w:rPr>
        <w:t>. Podmienky účasti.</w:t>
      </w:r>
      <w:r w:rsidR="003F6DF0" w:rsidRPr="00682EC6">
        <w:rPr>
          <w:rFonts w:ascii="Cambria" w:hAnsi="Cambria"/>
        </w:rPr>
        <w:t xml:space="preserve"> </w:t>
      </w:r>
    </w:p>
    <w:p w14:paraId="662212A5" w14:textId="77777777" w:rsidR="00EF2D37" w:rsidRPr="00682EC6" w:rsidRDefault="00EF2D37" w:rsidP="00E4125D">
      <w:pPr>
        <w:pStyle w:val="Heading3"/>
      </w:pPr>
      <w:bookmarkStart w:id="286" w:name="_Toc102737482"/>
      <w:bookmarkStart w:id="287" w:name="_Toc534377217"/>
      <w:bookmarkStart w:id="288" w:name="_Toc534377218"/>
      <w:bookmarkStart w:id="289" w:name="_Toc534377219"/>
      <w:bookmarkStart w:id="290" w:name="_Toc534377220"/>
      <w:bookmarkStart w:id="291" w:name="_Toc534377221"/>
      <w:bookmarkStart w:id="292" w:name="_Toc534377222"/>
      <w:bookmarkStart w:id="293" w:name="_Toc534377223"/>
      <w:bookmarkStart w:id="294" w:name="_Toc534377224"/>
      <w:bookmarkStart w:id="295" w:name="_Toc534377225"/>
      <w:bookmarkStart w:id="296" w:name="_Toc534377226"/>
      <w:bookmarkStart w:id="297" w:name="_Toc534377227"/>
      <w:bookmarkStart w:id="298" w:name="_Toc534377228"/>
      <w:bookmarkStart w:id="299" w:name="_Toc534377229"/>
      <w:bookmarkStart w:id="300" w:name="_Toc534377230"/>
      <w:bookmarkStart w:id="301" w:name="_Toc534377231"/>
      <w:bookmarkStart w:id="302" w:name="_Toc534377232"/>
      <w:bookmarkStart w:id="303" w:name="_Toc534377233"/>
      <w:bookmarkStart w:id="304" w:name="_Toc534377234"/>
      <w:bookmarkStart w:id="305" w:name="_Toc534377235"/>
      <w:bookmarkStart w:id="306" w:name="_Toc534377236"/>
      <w:bookmarkStart w:id="307" w:name="_Toc534377237"/>
      <w:bookmarkStart w:id="308" w:name="_Toc534377238"/>
      <w:bookmarkStart w:id="309" w:name="_Toc534377239"/>
      <w:bookmarkStart w:id="310" w:name="_Toc534377240"/>
      <w:bookmarkStart w:id="311" w:name="_Toc534377241"/>
      <w:bookmarkStart w:id="312" w:name="_Toc534377242"/>
      <w:bookmarkStart w:id="313" w:name="_Toc534377243"/>
      <w:bookmarkStart w:id="314" w:name="_Toc444084961"/>
      <w:bookmarkStart w:id="315" w:name="_Toc4416632"/>
      <w:bookmarkStart w:id="316" w:name="_Toc4416926"/>
      <w:bookmarkStart w:id="317" w:name="_Toc4416975"/>
      <w:bookmarkStart w:id="318" w:name="_Toc148621220"/>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682EC6">
        <w:t xml:space="preserve">Dôvernosť procesu </w:t>
      </w:r>
      <w:r w:rsidR="0035086C" w:rsidRPr="00682EC6">
        <w:t>Verejn</w:t>
      </w:r>
      <w:r w:rsidRPr="00682EC6">
        <w:t>ého obstarávania</w:t>
      </w:r>
      <w:bookmarkEnd w:id="314"/>
      <w:bookmarkEnd w:id="315"/>
      <w:bookmarkEnd w:id="316"/>
      <w:bookmarkEnd w:id="317"/>
      <w:bookmarkEnd w:id="318"/>
    </w:p>
    <w:p w14:paraId="44322D4A" w14:textId="77777777" w:rsidR="00EF2D37" w:rsidRPr="00682EC6" w:rsidRDefault="00EF2D37" w:rsidP="00682EC6">
      <w:pPr>
        <w:pStyle w:val="Heading4"/>
        <w:rPr>
          <w:rFonts w:ascii="Cambria" w:hAnsi="Cambria"/>
        </w:rPr>
      </w:pPr>
      <w:r w:rsidRPr="00682EC6">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682EC6">
        <w:rPr>
          <w:rFonts w:ascii="Cambria" w:hAnsi="Cambria"/>
        </w:rPr>
        <w:t>Verejn</w:t>
      </w:r>
      <w:r w:rsidRPr="00682EC6">
        <w:rPr>
          <w:rFonts w:ascii="Cambria" w:hAnsi="Cambria"/>
        </w:rPr>
        <w:t xml:space="preserve">ého obstarávateľa nesmú/nebudú počas prebiehajúceho procesu vyhlásenej </w:t>
      </w:r>
      <w:r w:rsidR="0035086C" w:rsidRPr="00682EC6">
        <w:rPr>
          <w:rFonts w:ascii="Cambria" w:hAnsi="Cambria"/>
        </w:rPr>
        <w:t>Verejn</w:t>
      </w:r>
      <w:r w:rsidR="00ED2972" w:rsidRPr="00682EC6">
        <w:rPr>
          <w:rFonts w:ascii="Cambria" w:hAnsi="Cambria"/>
        </w:rPr>
        <w:t xml:space="preserve">ej </w:t>
      </w:r>
      <w:r w:rsidRPr="00682EC6">
        <w:rPr>
          <w:rFonts w:ascii="Cambria" w:hAnsi="Cambria"/>
        </w:rPr>
        <w:t xml:space="preserve">súťaže poskytovať alebo zverejňovať uvedené informácie o obsahu ponúk ani uchádzačom, ani žiadnym iným tretím osobám. </w:t>
      </w:r>
    </w:p>
    <w:p w14:paraId="5400588F" w14:textId="77777777" w:rsidR="00EF2D37" w:rsidRPr="00682EC6" w:rsidRDefault="00EF2D37" w:rsidP="00682EC6">
      <w:pPr>
        <w:pStyle w:val="Heading4"/>
        <w:rPr>
          <w:rFonts w:ascii="Cambria" w:hAnsi="Cambria"/>
        </w:rPr>
      </w:pPr>
      <w:bookmarkStart w:id="319" w:name="_Ref4422446"/>
      <w:r w:rsidRPr="00682EC6">
        <w:rPr>
          <w:rFonts w:ascii="Cambria" w:hAnsi="Cambria"/>
        </w:rPr>
        <w:t>Obchodné tajomstvo a informácie, ktoré uchádzač v ponuke označí za dôverné, nebudú zverejnené alebo inak použité bez predchádzajúceho súhlasu uchádzača, pokiaľ:</w:t>
      </w:r>
      <w:bookmarkEnd w:id="319"/>
    </w:p>
    <w:p w14:paraId="2C523646" w14:textId="77777777" w:rsidR="00EF2D37" w:rsidRPr="00682EC6" w:rsidRDefault="00EF2D37" w:rsidP="003651EB">
      <w:pPr>
        <w:pStyle w:val="Heading6"/>
      </w:pPr>
      <w:r w:rsidRPr="00682EC6">
        <w:t>uvedené nebude v rozpore so ZVO a</w:t>
      </w:r>
      <w:r w:rsidRPr="00682EC6">
        <w:rPr>
          <w:rFonts w:cstheme="minorBidi"/>
        </w:rPr>
        <w:t> </w:t>
      </w:r>
      <w:r w:rsidRPr="00682EC6">
        <w:t>in</w:t>
      </w:r>
      <w:r w:rsidRPr="00682EC6">
        <w:rPr>
          <w:rFonts w:cstheme="minorBidi"/>
        </w:rPr>
        <w:t>ý</w:t>
      </w:r>
      <w:r w:rsidRPr="00682EC6">
        <w:t>mi v</w:t>
      </w:r>
      <w:r w:rsidRPr="00682EC6">
        <w:rPr>
          <w:rFonts w:cstheme="minorBidi"/>
        </w:rPr>
        <w:t>š</w:t>
      </w:r>
      <w:r w:rsidRPr="00682EC6">
        <w:t>eobecne z</w:t>
      </w:r>
      <w:r w:rsidRPr="00682EC6">
        <w:rPr>
          <w:rFonts w:cstheme="minorBidi"/>
        </w:rPr>
        <w:t>á</w:t>
      </w:r>
      <w:r w:rsidRPr="00682EC6">
        <w:t>v</w:t>
      </w:r>
      <w:r w:rsidRPr="00682EC6">
        <w:rPr>
          <w:rFonts w:cstheme="minorBidi"/>
        </w:rPr>
        <w:t>ä</w:t>
      </w:r>
      <w:r w:rsidRPr="00682EC6">
        <w:t>zn</w:t>
      </w:r>
      <w:r w:rsidRPr="00682EC6">
        <w:rPr>
          <w:rFonts w:cstheme="minorBidi"/>
        </w:rPr>
        <w:t>ý</w:t>
      </w:r>
      <w:r w:rsidRPr="00682EC6">
        <w:t>mi pr</w:t>
      </w:r>
      <w:r w:rsidRPr="00682EC6">
        <w:rPr>
          <w:rFonts w:cstheme="minorBidi"/>
        </w:rPr>
        <w:t>á</w:t>
      </w:r>
      <w:r w:rsidRPr="00682EC6">
        <w:t>vnymi predpismi (napr. povinnos</w:t>
      </w:r>
      <w:r w:rsidRPr="00682EC6">
        <w:rPr>
          <w:rFonts w:cstheme="minorBidi"/>
        </w:rPr>
        <w:t>ť</w:t>
      </w:r>
      <w:r w:rsidRPr="00682EC6">
        <w:t xml:space="preserve"> zverej</w:t>
      </w:r>
      <w:r w:rsidRPr="00682EC6">
        <w:rPr>
          <w:rFonts w:cstheme="minorBidi"/>
        </w:rPr>
        <w:t>ň</w:t>
      </w:r>
      <w:r w:rsidRPr="00682EC6">
        <w:t>ova</w:t>
      </w:r>
      <w:r w:rsidRPr="00682EC6">
        <w:rPr>
          <w:rFonts w:cstheme="minorBidi"/>
        </w:rPr>
        <w:t>ť</w:t>
      </w:r>
      <w:r w:rsidRPr="00682EC6">
        <w:t xml:space="preserve"> zmluvy pod</w:t>
      </w:r>
      <w:r w:rsidRPr="00682EC6">
        <w:rPr>
          <w:rFonts w:cstheme="minorBidi"/>
        </w:rPr>
        <w:t>ľ</w:t>
      </w:r>
      <w:r w:rsidRPr="00682EC6">
        <w:t>a osobitn</w:t>
      </w:r>
      <w:r w:rsidRPr="00682EC6">
        <w:rPr>
          <w:rFonts w:cstheme="minorBidi"/>
        </w:rPr>
        <w:t>é</w:t>
      </w:r>
      <w:r w:rsidRPr="00682EC6">
        <w:t>ho predpisu),</w:t>
      </w:r>
    </w:p>
    <w:p w14:paraId="68F8EA7A" w14:textId="77777777" w:rsidR="00E57877" w:rsidRPr="00682EC6" w:rsidRDefault="00EF2D37" w:rsidP="003651EB">
      <w:pPr>
        <w:pStyle w:val="Heading6"/>
      </w:pPr>
      <w:r w:rsidRPr="00682EC6">
        <w:lastRenderedPageBreak/>
        <w:t>z</w:t>
      </w:r>
      <w:r w:rsidRPr="00682EC6">
        <w:rPr>
          <w:rFonts w:cstheme="minorBidi"/>
        </w:rPr>
        <w:t> </w:t>
      </w:r>
      <w:r w:rsidRPr="00682EC6">
        <w:t>obsahu ponuky bude nepochybne jasné, ktoré informácie považuje uchádzač za dôverné</w:t>
      </w:r>
      <w:r w:rsidR="00E67777" w:rsidRPr="00682EC6">
        <w:t>.</w:t>
      </w:r>
    </w:p>
    <w:p w14:paraId="30483C5D" w14:textId="77777777" w:rsidR="00EF2D37" w:rsidRPr="00682EC6" w:rsidRDefault="00EF2D37" w:rsidP="00682EC6">
      <w:pPr>
        <w:pStyle w:val="Heading4"/>
        <w:rPr>
          <w:rFonts w:ascii="Cambria" w:hAnsi="Cambria"/>
        </w:rPr>
      </w:pPr>
      <w:r w:rsidRPr="00682EC6">
        <w:rPr>
          <w:rFonts w:ascii="Cambria" w:hAnsi="Cambria"/>
        </w:rPr>
        <w:t xml:space="preserve">V opačnom prípade </w:t>
      </w:r>
      <w:r w:rsidR="00CA135B" w:rsidRPr="00682EC6">
        <w:rPr>
          <w:rFonts w:ascii="Cambria" w:hAnsi="Cambria"/>
        </w:rPr>
        <w:t xml:space="preserve">je </w:t>
      </w:r>
      <w:r w:rsidR="0035086C" w:rsidRPr="00682EC6">
        <w:rPr>
          <w:rFonts w:ascii="Cambria" w:hAnsi="Cambria"/>
        </w:rPr>
        <w:t>Verejn</w:t>
      </w:r>
      <w:r w:rsidRPr="00682EC6">
        <w:rPr>
          <w:rFonts w:ascii="Cambria" w:hAnsi="Cambria"/>
        </w:rPr>
        <w:t xml:space="preserve">ý obstarávateľ </w:t>
      </w:r>
      <w:r w:rsidR="00CA135B" w:rsidRPr="00682EC6">
        <w:rPr>
          <w:rFonts w:ascii="Cambria" w:hAnsi="Cambria"/>
        </w:rPr>
        <w:t xml:space="preserve">oprávnený zverejniť v súlade so ZVO </w:t>
      </w:r>
      <w:r w:rsidRPr="00682EC6">
        <w:rPr>
          <w:rFonts w:ascii="Cambria" w:hAnsi="Cambria"/>
        </w:rPr>
        <w:t>v </w:t>
      </w:r>
      <w:r w:rsidR="00793365" w:rsidRPr="00682EC6">
        <w:rPr>
          <w:rFonts w:ascii="Cambria" w:hAnsi="Cambria"/>
        </w:rPr>
        <w:t>P</w:t>
      </w:r>
      <w:r w:rsidRPr="00682EC6">
        <w:rPr>
          <w:rFonts w:ascii="Cambria" w:hAnsi="Cambria"/>
        </w:rPr>
        <w:t xml:space="preserve">rofile kompletnú ponuku, pričom </w:t>
      </w:r>
      <w:r w:rsidR="0035086C" w:rsidRPr="00682EC6">
        <w:rPr>
          <w:rFonts w:ascii="Cambria" w:hAnsi="Cambria"/>
        </w:rPr>
        <w:t>Verejn</w:t>
      </w:r>
      <w:r w:rsidRPr="00682EC6">
        <w:rPr>
          <w:rFonts w:ascii="Cambria" w:hAnsi="Cambria"/>
        </w:rPr>
        <w:t>ý obstarávateľ bud</w:t>
      </w:r>
      <w:r w:rsidR="00851C8C" w:rsidRPr="00682EC6">
        <w:rPr>
          <w:rFonts w:ascii="Cambria" w:hAnsi="Cambria"/>
        </w:rPr>
        <w:t>e</w:t>
      </w:r>
      <w:r w:rsidRPr="00682EC6">
        <w:rPr>
          <w:rFonts w:ascii="Cambria" w:hAnsi="Cambria"/>
        </w:rPr>
        <w:t xml:space="preserve"> vždy zbaven</w:t>
      </w:r>
      <w:r w:rsidR="00851C8C" w:rsidRPr="00682EC6">
        <w:rPr>
          <w:rFonts w:ascii="Cambria" w:hAnsi="Cambria"/>
        </w:rPr>
        <w:t>ý</w:t>
      </w:r>
      <w:r w:rsidRPr="00682EC6">
        <w:rPr>
          <w:rFonts w:ascii="Cambria" w:hAnsi="Cambria"/>
        </w:rPr>
        <w:t xml:space="preserve"> a ochránen</w:t>
      </w:r>
      <w:r w:rsidR="00851C8C" w:rsidRPr="00682EC6">
        <w:rPr>
          <w:rFonts w:ascii="Cambria" w:hAnsi="Cambria"/>
        </w:rPr>
        <w:t>ý</w:t>
      </w:r>
      <w:r w:rsidRPr="00682EC6">
        <w:rPr>
          <w:rFonts w:ascii="Cambria" w:hAnsi="Cambria"/>
        </w:rPr>
        <w:t xml:space="preserve"> pred akoukoľvek potenciálnou ujmou, ktorá </w:t>
      </w:r>
      <w:r w:rsidR="0085318F" w:rsidRPr="00682EC6">
        <w:rPr>
          <w:rFonts w:ascii="Cambria" w:hAnsi="Cambria"/>
        </w:rPr>
        <w:t xml:space="preserve">mu </w:t>
      </w:r>
      <w:r w:rsidRPr="00682EC6">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682EC6" w:rsidRDefault="00EF2D37" w:rsidP="00682EC6">
      <w:pPr>
        <w:pStyle w:val="Heading4"/>
        <w:rPr>
          <w:rFonts w:ascii="Cambria" w:hAnsi="Cambria"/>
        </w:rPr>
      </w:pPr>
      <w:r w:rsidRPr="00682EC6">
        <w:rPr>
          <w:rFonts w:ascii="Cambria" w:hAnsi="Cambria"/>
        </w:rPr>
        <w:t xml:space="preserve">Za dôverné informácie môže uchádzač </w:t>
      </w:r>
      <w:r w:rsidR="00FD5B21" w:rsidRPr="00682EC6">
        <w:rPr>
          <w:rFonts w:ascii="Cambria" w:hAnsi="Cambria"/>
        </w:rPr>
        <w:t xml:space="preserve">v súlade s § 22 ZVO </w:t>
      </w:r>
      <w:r w:rsidRPr="00682EC6">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682EC6" w:rsidRDefault="00253181" w:rsidP="007817B7">
      <w:pPr>
        <w:pStyle w:val="Heading2"/>
        <w:rPr>
          <w:rFonts w:ascii="Cambria" w:hAnsi="Cambria" w:cs="Arial"/>
        </w:rPr>
      </w:pPr>
      <w:bookmarkStart w:id="320" w:name="_Toc444084963"/>
      <w:bookmarkStart w:id="321" w:name="_Toc444084964"/>
      <w:bookmarkStart w:id="322" w:name="_Toc444084965"/>
      <w:bookmarkStart w:id="323" w:name="_Toc444084969"/>
      <w:bookmarkStart w:id="324" w:name="_Toc4416501"/>
      <w:bookmarkStart w:id="325" w:name="_Toc4416633"/>
      <w:bookmarkStart w:id="326" w:name="_Toc4416927"/>
      <w:bookmarkStart w:id="327" w:name="_Toc4416976"/>
      <w:bookmarkStart w:id="328" w:name="_Toc148621221"/>
      <w:bookmarkEnd w:id="320"/>
      <w:bookmarkEnd w:id="321"/>
      <w:bookmarkEnd w:id="322"/>
      <w:r w:rsidRPr="00682EC6">
        <w:rPr>
          <w:rFonts w:ascii="Cambria" w:hAnsi="Cambria"/>
        </w:rPr>
        <w:t>Prijatie ponuky a</w:t>
      </w:r>
      <w:r w:rsidRPr="00682EC6">
        <w:rPr>
          <w:rFonts w:ascii="Cambria" w:hAnsi="Cambria" w:cs="Calibri"/>
        </w:rPr>
        <w:t> </w:t>
      </w:r>
      <w:r w:rsidRPr="00682EC6">
        <w:rPr>
          <w:rFonts w:ascii="Cambria" w:hAnsi="Cambria"/>
        </w:rPr>
        <w:t xml:space="preserve">uzavretie </w:t>
      </w:r>
      <w:r w:rsidR="00437C48" w:rsidRPr="00682EC6">
        <w:rPr>
          <w:rFonts w:ascii="Cambria" w:hAnsi="Cambria"/>
        </w:rPr>
        <w:t>z</w:t>
      </w:r>
      <w:r w:rsidR="00876192" w:rsidRPr="00682EC6">
        <w:rPr>
          <w:rFonts w:ascii="Cambria" w:hAnsi="Cambria"/>
        </w:rPr>
        <w:t>mluv</w:t>
      </w:r>
      <w:r w:rsidRPr="00682EC6">
        <w:rPr>
          <w:rFonts w:ascii="Cambria" w:hAnsi="Cambria"/>
        </w:rPr>
        <w:t>y</w:t>
      </w:r>
      <w:bookmarkEnd w:id="323"/>
      <w:bookmarkEnd w:id="324"/>
      <w:bookmarkEnd w:id="325"/>
      <w:bookmarkEnd w:id="326"/>
      <w:bookmarkEnd w:id="327"/>
      <w:bookmarkEnd w:id="328"/>
    </w:p>
    <w:p w14:paraId="06EA29E6" w14:textId="77777777" w:rsidR="00253181" w:rsidRPr="00682EC6" w:rsidRDefault="00253181" w:rsidP="00E4125D">
      <w:pPr>
        <w:pStyle w:val="Heading3"/>
      </w:pPr>
      <w:bookmarkStart w:id="329" w:name="_Toc444084970"/>
      <w:bookmarkStart w:id="330" w:name="_Toc4416634"/>
      <w:bookmarkStart w:id="331" w:name="_Toc4416928"/>
      <w:bookmarkStart w:id="332" w:name="_Toc4416977"/>
      <w:bookmarkStart w:id="333" w:name="_Toc148621222"/>
      <w:r w:rsidRPr="00682EC6">
        <w:t>Vyhodnotenie splnenia podmienok účasti úspešného uchádzača a informácia o výsledku hodnotenia ponúk</w:t>
      </w:r>
      <w:bookmarkEnd w:id="329"/>
      <w:bookmarkEnd w:id="330"/>
      <w:bookmarkEnd w:id="331"/>
      <w:bookmarkEnd w:id="332"/>
      <w:bookmarkEnd w:id="333"/>
    </w:p>
    <w:p w14:paraId="60560F6E" w14:textId="77777777" w:rsidR="00D533B5" w:rsidRPr="00682EC6" w:rsidRDefault="00851C8C" w:rsidP="00682EC6">
      <w:pPr>
        <w:pStyle w:val="Heading4"/>
        <w:rPr>
          <w:rFonts w:ascii="Cambria" w:hAnsi="Cambria"/>
        </w:rPr>
      </w:pPr>
      <w:bookmarkStart w:id="334" w:name="_Toc444084971"/>
      <w:bookmarkStart w:id="335" w:name="_Toc4416635"/>
      <w:bookmarkStart w:id="336" w:name="_Toc4416929"/>
      <w:bookmarkStart w:id="337" w:name="_Toc4416978"/>
      <w:bookmarkStart w:id="338" w:name="_Ref4422467"/>
      <w:r w:rsidRPr="00682EC6">
        <w:rPr>
          <w:rFonts w:ascii="Cambria" w:hAnsi="Cambria"/>
        </w:rPr>
        <w:t xml:space="preserve">Ak nedošlo k predloženiu dokladov preukazujúcich splnenie podmienok účasti skôr, </w:t>
      </w:r>
      <w:r w:rsidR="00CA135B" w:rsidRPr="00682EC6">
        <w:rPr>
          <w:rFonts w:ascii="Cambria" w:hAnsi="Cambria"/>
        </w:rPr>
        <w:t xml:space="preserve">Verejný obstarávateľ </w:t>
      </w:r>
      <w:r w:rsidR="00D533B5" w:rsidRPr="00682EC6">
        <w:rPr>
          <w:rFonts w:ascii="Cambria" w:hAnsi="Cambria"/>
        </w:rPr>
        <w:t>vyhodnotí splnenie podmienok účasti u uchádzača, ktorý sa umiestnil na prvom mieste v poradí.</w:t>
      </w:r>
    </w:p>
    <w:p w14:paraId="609AD59C" w14:textId="77777777" w:rsidR="00D533B5" w:rsidRPr="00682EC6" w:rsidRDefault="00D533B5" w:rsidP="00682EC6">
      <w:pPr>
        <w:pStyle w:val="Heading4"/>
        <w:rPr>
          <w:rFonts w:ascii="Cambria" w:hAnsi="Cambria"/>
        </w:rPr>
      </w:pPr>
      <w:r w:rsidRPr="00682EC6">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682EC6" w:rsidRDefault="00EF2D37" w:rsidP="00E4125D">
      <w:pPr>
        <w:pStyle w:val="Heading3"/>
      </w:pPr>
      <w:bookmarkStart w:id="339" w:name="_Toc102737486"/>
      <w:bookmarkStart w:id="340" w:name="_Toc148621223"/>
      <w:bookmarkEnd w:id="339"/>
      <w:r w:rsidRPr="00682EC6">
        <w:t xml:space="preserve">Uzavretie </w:t>
      </w:r>
      <w:r w:rsidR="00437C48" w:rsidRPr="00682EC6">
        <w:t>z</w:t>
      </w:r>
      <w:r w:rsidR="00876192" w:rsidRPr="00682EC6">
        <w:t>mluv</w:t>
      </w:r>
      <w:r w:rsidRPr="00682EC6">
        <w:t>y</w:t>
      </w:r>
      <w:bookmarkEnd w:id="334"/>
      <w:bookmarkEnd w:id="335"/>
      <w:bookmarkEnd w:id="336"/>
      <w:bookmarkEnd w:id="337"/>
      <w:bookmarkEnd w:id="338"/>
      <w:bookmarkEnd w:id="340"/>
    </w:p>
    <w:p w14:paraId="70974A22" w14:textId="77777777" w:rsidR="00942586" w:rsidRPr="00682EC6" w:rsidRDefault="00942586" w:rsidP="00682EC6">
      <w:pPr>
        <w:pStyle w:val="Heading4"/>
        <w:rPr>
          <w:rFonts w:ascii="Cambria" w:hAnsi="Cambria"/>
        </w:rPr>
      </w:pPr>
      <w:bookmarkStart w:id="341" w:name="_Ref4423303"/>
      <w:r w:rsidRPr="00682EC6">
        <w:rPr>
          <w:rFonts w:ascii="Cambria" w:hAnsi="Cambria"/>
        </w:rPr>
        <w:t>Úspešný uchádzač je povinný poskytnúť Verejnému obstarávateľovi riadnu súčinnosť potrebnú na uzavretie zmluvy</w:t>
      </w:r>
      <w:r w:rsidR="000E6929" w:rsidRPr="00682EC6">
        <w:rPr>
          <w:rFonts w:ascii="Cambria" w:hAnsi="Cambria"/>
        </w:rPr>
        <w:t xml:space="preserve"> </w:t>
      </w:r>
      <w:r w:rsidRPr="00682EC6">
        <w:rPr>
          <w:rFonts w:ascii="Cambria" w:hAnsi="Cambria"/>
        </w:rPr>
        <w:t>tak, aby mohla byť uzavretá do 10 pracovných dní , ak Verejný obstarávateľ nestanoví dlhšiu lehotu.</w:t>
      </w:r>
      <w:bookmarkEnd w:id="341"/>
      <w:r w:rsidRPr="00682EC6">
        <w:rPr>
          <w:rFonts w:ascii="Cambria" w:hAnsi="Cambria"/>
        </w:rPr>
        <w:t xml:space="preserve"> </w:t>
      </w:r>
    </w:p>
    <w:p w14:paraId="7703E246" w14:textId="77777777" w:rsidR="00942586" w:rsidRPr="00682EC6" w:rsidRDefault="000E6929" w:rsidP="00682EC6">
      <w:pPr>
        <w:pStyle w:val="Heading4"/>
        <w:rPr>
          <w:rFonts w:ascii="Cambria" w:hAnsi="Cambria"/>
        </w:rPr>
      </w:pPr>
      <w:r w:rsidRPr="00682EC6">
        <w:rPr>
          <w:rFonts w:ascii="Cambria" w:hAnsi="Cambria"/>
        </w:rPr>
        <w:t xml:space="preserve">Ak uchádzač alebo uchádzači odmietnu uzavrieť zmluvu v stanovenej lehote alebo neposkytnúť </w:t>
      </w:r>
      <w:r w:rsidR="00351569" w:rsidRPr="00682EC6">
        <w:rPr>
          <w:rFonts w:ascii="Cambria" w:hAnsi="Cambria"/>
        </w:rPr>
        <w:t>V</w:t>
      </w:r>
      <w:r w:rsidRPr="00682EC6">
        <w:rPr>
          <w:rFonts w:ascii="Cambria" w:hAnsi="Cambria"/>
        </w:rPr>
        <w:t xml:space="preserve">erejnému obstarávateľovi potrebnú súčinnosť, </w:t>
      </w:r>
      <w:r w:rsidR="00351569" w:rsidRPr="00682EC6">
        <w:rPr>
          <w:rFonts w:ascii="Cambria" w:hAnsi="Cambria"/>
        </w:rPr>
        <w:t>V</w:t>
      </w:r>
      <w:r w:rsidRPr="00682EC6">
        <w:rPr>
          <w:rFonts w:ascii="Cambria" w:hAnsi="Cambria"/>
        </w:rPr>
        <w:t xml:space="preserve">erejný obstarávateľ postupuje podľa ustanovení § 56 ods. </w:t>
      </w:r>
      <w:r w:rsidR="00772E81" w:rsidRPr="00682EC6">
        <w:rPr>
          <w:rFonts w:ascii="Cambria" w:hAnsi="Cambria"/>
        </w:rPr>
        <w:t>9 a nasl. ZVO</w:t>
      </w:r>
      <w:r w:rsidR="00942586" w:rsidRPr="00682EC6">
        <w:rPr>
          <w:rFonts w:ascii="Cambria" w:hAnsi="Cambria"/>
        </w:rPr>
        <w:t xml:space="preserve">. </w:t>
      </w:r>
    </w:p>
    <w:p w14:paraId="6B0C953B" w14:textId="77777777" w:rsidR="00942586" w:rsidRPr="00682EC6" w:rsidRDefault="00942586" w:rsidP="00682EC6">
      <w:pPr>
        <w:pStyle w:val="Heading4"/>
        <w:rPr>
          <w:rFonts w:ascii="Cambria" w:hAnsi="Cambria"/>
        </w:rPr>
      </w:pPr>
      <w:r w:rsidRPr="00682EC6">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682EC6">
        <w:rPr>
          <w:rFonts w:ascii="Cambria" w:hAnsi="Cambria"/>
        </w:rPr>
        <w:t>príslušnú časť</w:t>
      </w:r>
      <w:r w:rsidRPr="00682EC6">
        <w:rPr>
          <w:rFonts w:ascii="Cambria" w:hAnsi="Cambria"/>
        </w:rPr>
        <w:t xml:space="preserve"> zmluvy.</w:t>
      </w:r>
    </w:p>
    <w:p w14:paraId="5CC5F7BC" w14:textId="77777777" w:rsidR="00A2320F" w:rsidRPr="00682EC6" w:rsidRDefault="00A2320F" w:rsidP="00682EC6">
      <w:pPr>
        <w:pStyle w:val="Heading4"/>
        <w:rPr>
          <w:rFonts w:ascii="Cambria" w:hAnsi="Cambria"/>
        </w:rPr>
      </w:pPr>
      <w:r w:rsidRPr="00682EC6">
        <w:rPr>
          <w:rFonts w:ascii="Cambria" w:hAnsi="Cambria"/>
        </w:rPr>
        <w:t>V rámci súčinnosti smerujúcej k uzatvoreniu zmluvy uchádzač tiež predloží vyplnenú Prílohu č. 8 Zmluvy - Zoznam používaných vozidiel.</w:t>
      </w:r>
    </w:p>
    <w:p w14:paraId="31BDD884" w14:textId="77777777" w:rsidR="00942586" w:rsidRPr="00682EC6" w:rsidRDefault="00942586" w:rsidP="00682EC6">
      <w:pPr>
        <w:pStyle w:val="Heading4"/>
        <w:rPr>
          <w:rFonts w:ascii="Cambria" w:hAnsi="Cambria"/>
        </w:rPr>
      </w:pPr>
      <w:r w:rsidRPr="00682EC6">
        <w:rPr>
          <w:rFonts w:ascii="Cambria" w:hAnsi="Cambria"/>
        </w:rPr>
        <w:t xml:space="preserve">Verejný obstarávateľ neuzavrie zmluvu s uchádzačom alebo uchádzačmi, </w:t>
      </w:r>
      <w:r w:rsidR="00706DA1" w:rsidRPr="00682EC6">
        <w:rPr>
          <w:rFonts w:ascii="Cambria" w:hAnsi="Cambria"/>
        </w:rPr>
        <w:t>ak existuje niektorá z okolností podľa ustanovenia § 11</w:t>
      </w:r>
      <w:r w:rsidR="00BF6A10" w:rsidRPr="00682EC6">
        <w:rPr>
          <w:rFonts w:ascii="Cambria" w:hAnsi="Cambria"/>
        </w:rPr>
        <w:t xml:space="preserve"> ods. 1 ZVO</w:t>
      </w:r>
      <w:r w:rsidRPr="00682EC6">
        <w:rPr>
          <w:rFonts w:ascii="Cambria" w:hAnsi="Cambria"/>
        </w:rPr>
        <w:t>.</w:t>
      </w:r>
    </w:p>
    <w:p w14:paraId="5B280509" w14:textId="77777777" w:rsidR="00791EE0" w:rsidRPr="00682EC6" w:rsidRDefault="005A68A1" w:rsidP="00B05651">
      <w:pPr>
        <w:ind w:left="709"/>
        <w:rPr>
          <w:rFonts w:eastAsiaTheme="majorEastAsia" w:cs="Arial"/>
          <w:b/>
          <w:szCs w:val="20"/>
        </w:rPr>
      </w:pPr>
      <w:r w:rsidRPr="00682EC6">
        <w:rPr>
          <w:rFonts w:eastAsiaTheme="majorEastAsia" w:cs="Arial"/>
          <w:b/>
          <w:szCs w:val="20"/>
        </w:rPr>
        <w:t xml:space="preserve">Prílohy Časti A. </w:t>
      </w:r>
      <w:r w:rsidR="003B49C4" w:rsidRPr="00682EC6">
        <w:rPr>
          <w:rFonts w:eastAsiaTheme="majorEastAsia" w:cs="Arial"/>
          <w:b/>
          <w:szCs w:val="20"/>
        </w:rPr>
        <w:t>Súťažných podkladov</w:t>
      </w:r>
    </w:p>
    <w:p w14:paraId="2956163E" w14:textId="77777777" w:rsidR="000A6937" w:rsidRPr="00682EC6" w:rsidRDefault="000A6937" w:rsidP="000A6937">
      <w:pPr>
        <w:ind w:left="1985" w:hanging="1276"/>
        <w:rPr>
          <w:rFonts w:cs="Arial"/>
          <w:szCs w:val="20"/>
        </w:rPr>
      </w:pPr>
      <w:r w:rsidRPr="00682EC6">
        <w:rPr>
          <w:rFonts w:cs="Arial"/>
          <w:szCs w:val="20"/>
        </w:rPr>
        <w:t xml:space="preserve">Príloha A1  </w:t>
      </w:r>
      <w:r w:rsidRPr="00682EC6">
        <w:rPr>
          <w:rFonts w:cs="Arial"/>
          <w:szCs w:val="20"/>
        </w:rPr>
        <w:tab/>
      </w:r>
      <w:r w:rsidR="00FC48EA" w:rsidRPr="00682EC6">
        <w:rPr>
          <w:rFonts w:cs="Arial"/>
          <w:szCs w:val="20"/>
        </w:rPr>
        <w:t xml:space="preserve">Úvodný </w:t>
      </w:r>
      <w:r w:rsidRPr="00682EC6">
        <w:rPr>
          <w:rFonts w:cs="Arial"/>
          <w:szCs w:val="20"/>
        </w:rPr>
        <w:t>list ponuky</w:t>
      </w:r>
      <w:r w:rsidR="00537AE4" w:rsidRPr="00682EC6">
        <w:rPr>
          <w:rFonts w:cs="Arial"/>
          <w:szCs w:val="20"/>
        </w:rPr>
        <w:t xml:space="preserve"> a vyhlásenia</w:t>
      </w:r>
      <w:r w:rsidRPr="00682EC6">
        <w:rPr>
          <w:rFonts w:cs="Arial"/>
          <w:szCs w:val="20"/>
        </w:rPr>
        <w:t xml:space="preserve"> (vzor)</w:t>
      </w:r>
    </w:p>
    <w:p w14:paraId="66A0188B" w14:textId="77777777" w:rsidR="00F0716F" w:rsidRPr="00682EC6" w:rsidRDefault="00CB6416" w:rsidP="00BF6A10">
      <w:pPr>
        <w:pStyle w:val="Heading1"/>
        <w:rPr>
          <w:rFonts w:ascii="Cambria" w:hAnsi="Cambria"/>
        </w:rPr>
      </w:pPr>
      <w:r w:rsidRPr="00682EC6">
        <w:rPr>
          <w:rFonts w:ascii="Cambria" w:hAnsi="Cambria"/>
        </w:rPr>
        <w:br w:type="page"/>
      </w:r>
      <w:bookmarkStart w:id="342" w:name="_Toc444084972"/>
      <w:bookmarkStart w:id="343" w:name="_Toc4416502"/>
      <w:bookmarkStart w:id="344" w:name="_Toc4416636"/>
      <w:bookmarkStart w:id="345" w:name="_Toc4416930"/>
      <w:bookmarkStart w:id="346" w:name="_Toc4416979"/>
      <w:bookmarkStart w:id="347" w:name="_Toc148621224"/>
      <w:r w:rsidR="00F0716F" w:rsidRPr="00682EC6">
        <w:rPr>
          <w:rFonts w:ascii="Cambria" w:hAnsi="Cambria"/>
        </w:rPr>
        <w:lastRenderedPageBreak/>
        <w:t xml:space="preserve">Opis </w:t>
      </w:r>
      <w:r w:rsidR="0068594A" w:rsidRPr="00682EC6">
        <w:rPr>
          <w:rFonts w:ascii="Cambria" w:hAnsi="Cambria"/>
        </w:rPr>
        <w:t>p</w:t>
      </w:r>
      <w:r w:rsidR="007D674D" w:rsidRPr="00682EC6">
        <w:rPr>
          <w:rFonts w:ascii="Cambria" w:hAnsi="Cambria"/>
        </w:rPr>
        <w:t>redmet</w:t>
      </w:r>
      <w:r w:rsidR="00F0716F" w:rsidRPr="00682EC6">
        <w:rPr>
          <w:rFonts w:ascii="Cambria" w:hAnsi="Cambria"/>
        </w:rPr>
        <w:t>u zákazky</w:t>
      </w:r>
      <w:bookmarkEnd w:id="342"/>
      <w:bookmarkEnd w:id="343"/>
      <w:bookmarkEnd w:id="344"/>
      <w:bookmarkEnd w:id="345"/>
      <w:bookmarkEnd w:id="346"/>
      <w:r w:rsidR="00BD0E54" w:rsidRPr="00682EC6">
        <w:rPr>
          <w:rFonts w:ascii="Cambria" w:hAnsi="Cambria"/>
        </w:rPr>
        <w:t xml:space="preserve"> a Obchodné podmienky</w:t>
      </w:r>
      <w:bookmarkEnd w:id="347"/>
    </w:p>
    <w:p w14:paraId="26DA8C67" w14:textId="77777777" w:rsidR="001A53BB" w:rsidRPr="00682EC6" w:rsidRDefault="001A53BB" w:rsidP="001A53BB"/>
    <w:p w14:paraId="29490138" w14:textId="77777777" w:rsidR="000B4CA9" w:rsidRPr="00682EC6" w:rsidRDefault="000B4CA9" w:rsidP="00E4125D">
      <w:pPr>
        <w:pStyle w:val="Heading3"/>
      </w:pPr>
      <w:bookmarkStart w:id="348" w:name="_Toc148621225"/>
      <w:r w:rsidRPr="00682EC6">
        <w:t>Z</w:t>
      </w:r>
      <w:r w:rsidR="00EA4817" w:rsidRPr="00682EC6">
        <w:t>ákladný opis predmetu zákazky</w:t>
      </w:r>
      <w:bookmarkEnd w:id="348"/>
    </w:p>
    <w:p w14:paraId="70C084DA" w14:textId="77777777" w:rsidR="00C05ACA" w:rsidRPr="00682EC6" w:rsidRDefault="00C05ACA" w:rsidP="00682EC6">
      <w:pPr>
        <w:pStyle w:val="Heading4"/>
        <w:rPr>
          <w:rFonts w:ascii="Cambria" w:hAnsi="Cambria"/>
        </w:rPr>
      </w:pPr>
      <w:r w:rsidRPr="00682EC6">
        <w:rPr>
          <w:rFonts w:ascii="Cambria" w:hAnsi="Cambria"/>
        </w:rPr>
        <w:t xml:space="preserve">Predmetom obstarávania je výber dopravcov pre zabezpečenie bezpečných, efektívnych a kvalitných dopravných služieb </w:t>
      </w:r>
      <w:r w:rsidR="001A53BB" w:rsidRPr="00682EC6">
        <w:rPr>
          <w:rFonts w:ascii="Cambria" w:hAnsi="Cambria"/>
        </w:rPr>
        <w:t>v</w:t>
      </w:r>
      <w:r w:rsidR="005078C2" w:rsidRPr="00682EC6">
        <w:rPr>
          <w:rFonts w:ascii="Cambria" w:hAnsi="Cambria"/>
        </w:rPr>
        <w:t> záujmovom území Mesta Spišská Nová Ves</w:t>
      </w:r>
      <w:r w:rsidRPr="00682EC6">
        <w:rPr>
          <w:rFonts w:ascii="Cambria" w:hAnsi="Cambria"/>
        </w:rPr>
        <w:t>.</w:t>
      </w:r>
      <w:r w:rsidR="00A33E8B" w:rsidRPr="00682EC6">
        <w:rPr>
          <w:rFonts w:ascii="Cambria" w:hAnsi="Cambria"/>
        </w:rPr>
        <w:t xml:space="preserve"> </w:t>
      </w:r>
    </w:p>
    <w:p w14:paraId="24B5924A" w14:textId="77777777" w:rsidR="00A33E8B" w:rsidRPr="00682EC6" w:rsidRDefault="00A33E8B" w:rsidP="00682EC6">
      <w:pPr>
        <w:pStyle w:val="Heading4"/>
        <w:rPr>
          <w:rFonts w:ascii="Cambria" w:hAnsi="Cambria"/>
        </w:rPr>
      </w:pPr>
      <w:r w:rsidRPr="00682EC6">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682EC6" w:rsidRDefault="00A33E8B" w:rsidP="00682EC6">
      <w:pPr>
        <w:pStyle w:val="Heading4"/>
        <w:rPr>
          <w:rFonts w:ascii="Cambria" w:hAnsi="Cambria"/>
        </w:rPr>
      </w:pPr>
      <w:r w:rsidRPr="00682EC6">
        <w:rPr>
          <w:rFonts w:ascii="Cambria" w:hAnsi="Cambria"/>
        </w:rPr>
        <w:t xml:space="preserve">Opis predmetu zákazky vrátane požiadaviek na zabezpečenie služby je uvedený v návrhu Zmluvy o službách vo verejnom záujme v </w:t>
      </w:r>
      <w:r w:rsidR="00B46113" w:rsidRPr="00682EC6">
        <w:rPr>
          <w:rFonts w:ascii="Cambria" w:hAnsi="Cambria"/>
        </w:rPr>
        <w:t>mestskej</w:t>
      </w:r>
      <w:r w:rsidRPr="00682EC6">
        <w:rPr>
          <w:rFonts w:ascii="Cambria" w:hAnsi="Cambria"/>
        </w:rPr>
        <w:t xml:space="preserve"> autobusovej doprave  a v jej prílohách.</w:t>
      </w:r>
    </w:p>
    <w:p w14:paraId="48149F18" w14:textId="77777777" w:rsidR="00C55DC9" w:rsidRPr="00682EC6" w:rsidRDefault="00C55DC9" w:rsidP="00C55DC9">
      <w:pPr>
        <w:pStyle w:val="Heading3"/>
      </w:pPr>
      <w:bookmarkStart w:id="349" w:name="_Toc148621226"/>
      <w:r w:rsidRPr="00682EC6">
        <w:t>Doba trvania Zmluvy o službách</w:t>
      </w:r>
      <w:bookmarkEnd w:id="349"/>
    </w:p>
    <w:p w14:paraId="5A28351B" w14:textId="77777777" w:rsidR="00A33E8B" w:rsidRPr="00682EC6" w:rsidRDefault="00A33E8B" w:rsidP="00682EC6">
      <w:pPr>
        <w:pStyle w:val="Heading4"/>
        <w:rPr>
          <w:rFonts w:ascii="Cambria" w:hAnsi="Cambria"/>
        </w:rPr>
      </w:pPr>
      <w:r w:rsidRPr="00682EC6">
        <w:rPr>
          <w:rFonts w:ascii="Cambria" w:hAnsi="Cambria"/>
        </w:rPr>
        <w:t xml:space="preserve">Doba trvania </w:t>
      </w:r>
      <w:r w:rsidR="00C55DC9" w:rsidRPr="00682EC6">
        <w:rPr>
          <w:rFonts w:ascii="Cambria" w:hAnsi="Cambria"/>
        </w:rPr>
        <w:t>každej Zmluvy o službách</w:t>
      </w:r>
      <w:r w:rsidRPr="00682EC6">
        <w:rPr>
          <w:rFonts w:ascii="Cambria" w:hAnsi="Cambria"/>
        </w:rPr>
        <w:t xml:space="preserve"> je </w:t>
      </w:r>
      <w:r w:rsidR="00B46113" w:rsidRPr="00682EC6">
        <w:rPr>
          <w:rFonts w:ascii="Cambria" w:hAnsi="Cambria"/>
        </w:rPr>
        <w:t>(10)</w:t>
      </w:r>
      <w:r w:rsidRPr="00682EC6">
        <w:rPr>
          <w:rFonts w:ascii="Cambria" w:hAnsi="Cambria"/>
        </w:rPr>
        <w:t xml:space="preserve"> rokov. </w:t>
      </w:r>
    </w:p>
    <w:p w14:paraId="538A4165" w14:textId="77777777" w:rsidR="000B4CA9" w:rsidRPr="00682EC6" w:rsidRDefault="00C55DC9" w:rsidP="00E4125D">
      <w:pPr>
        <w:pStyle w:val="Heading3"/>
      </w:pPr>
      <w:bookmarkStart w:id="350" w:name="_Toc148621227"/>
      <w:r w:rsidRPr="00682EC6">
        <w:t>Predpokladaná hodnota zákazky</w:t>
      </w:r>
      <w:bookmarkEnd w:id="350"/>
    </w:p>
    <w:p w14:paraId="79FBB1CE" w14:textId="77777777" w:rsidR="00D05117" w:rsidRPr="00682EC6" w:rsidRDefault="00D05117" w:rsidP="00682EC6">
      <w:pPr>
        <w:pStyle w:val="Heading4"/>
        <w:rPr>
          <w:rFonts w:ascii="Cambria" w:hAnsi="Cambria"/>
        </w:rPr>
      </w:pPr>
      <w:r w:rsidRPr="00682EC6">
        <w:rPr>
          <w:rFonts w:ascii="Cambria" w:hAnsi="Cambria"/>
        </w:rPr>
        <w:t>Predpokladaná hodnota zákazky bola určená spôsobom zohľadňujúcim celkový predpokladaný rozsah plnenia tejto zákazky, ktorý je vymedzený celkovým predpokladaným počtom kilometrov pre zabezpečenie dopravných služieb počas plnenia zmluvy, vrátane zohľadnenia očakávaného nárastu dopravných výkonov v priebehu plnenia Zmluvy, vrátane predpokladaného rozsahu nákladov, ktoré nie sú súčasťou ponuky (napr. náklady na mýto, vstup do autobusových staníc) a pri zohľadnení odhadovanej nákladovej ceny na 1 km (pri zohľadnení vývoja nákladov súčasných dopravcov za minulé obdobie).</w:t>
      </w:r>
    </w:p>
    <w:p w14:paraId="47E11E2D" w14:textId="77777777" w:rsidR="00C55DC9" w:rsidRPr="00682EC6" w:rsidRDefault="00D05117" w:rsidP="00682EC6">
      <w:pPr>
        <w:pStyle w:val="Heading4"/>
        <w:rPr>
          <w:rFonts w:ascii="Cambria" w:hAnsi="Cambria"/>
        </w:rPr>
      </w:pPr>
      <w:r w:rsidRPr="00682EC6">
        <w:rPr>
          <w:rFonts w:ascii="Cambria" w:hAnsi="Cambria"/>
        </w:rPr>
        <w:t xml:space="preserve">Týmto spôsobom Verejný obstarávateľ stanovil predpokladanú hodnotu zákazky pre celý predmet zákazky na úrovni </w:t>
      </w:r>
      <w:r w:rsidR="00C96300" w:rsidRPr="00682EC6">
        <w:rPr>
          <w:rFonts w:ascii="Cambria" w:hAnsi="Cambria"/>
          <w:b/>
          <w:bCs/>
        </w:rPr>
        <w:t>19 788 664,11</w:t>
      </w:r>
      <w:r w:rsidRPr="00682EC6">
        <w:rPr>
          <w:rFonts w:ascii="Cambria" w:hAnsi="Cambria"/>
          <w:b/>
          <w:bCs/>
        </w:rPr>
        <w:t xml:space="preserve"> EUR bez DPH</w:t>
      </w:r>
      <w:r w:rsidR="00C3105B" w:rsidRPr="00682EC6">
        <w:rPr>
          <w:rFonts w:ascii="Cambria" w:hAnsi="Cambria"/>
        </w:rPr>
        <w:t>.</w:t>
      </w:r>
    </w:p>
    <w:p w14:paraId="224F8562" w14:textId="7C5C031A" w:rsidR="00D05117" w:rsidRPr="00682EC6" w:rsidRDefault="00D05117" w:rsidP="00682EC6">
      <w:pPr>
        <w:pStyle w:val="Heading4"/>
        <w:rPr>
          <w:rFonts w:ascii="Cambria" w:hAnsi="Cambria"/>
        </w:rPr>
      </w:pPr>
      <w:r w:rsidRPr="00682EC6">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682EC6">
        <w:rPr>
          <w:rFonts w:ascii="Cambria" w:hAnsi="Cambria"/>
        </w:rPr>
        <w:t xml:space="preserve"> </w:t>
      </w:r>
      <w:r w:rsidR="007B7643" w:rsidRPr="00682EC6">
        <w:rPr>
          <w:rFonts w:ascii="Cambria" w:hAnsi="Cambria"/>
          <w:b/>
          <w:bCs/>
        </w:rPr>
        <w:t xml:space="preserve">1 293 209,92 </w:t>
      </w:r>
      <w:r w:rsidR="00C3105B" w:rsidRPr="00682EC6">
        <w:rPr>
          <w:rFonts w:ascii="Cambria" w:hAnsi="Cambria"/>
          <w:b/>
          <w:bCs/>
        </w:rPr>
        <w:t>EUR bez DPH</w:t>
      </w:r>
      <w:r w:rsidRPr="00682EC6">
        <w:rPr>
          <w:rFonts w:ascii="Cambria" w:hAnsi="Cambria"/>
        </w:rPr>
        <w:t>.</w:t>
      </w:r>
    </w:p>
    <w:p w14:paraId="5FBCBCB1" w14:textId="77777777" w:rsidR="000B4CA9" w:rsidRPr="00682EC6" w:rsidRDefault="000B4CA9" w:rsidP="00E4125D">
      <w:pPr>
        <w:pStyle w:val="Heading3"/>
      </w:pPr>
      <w:bookmarkStart w:id="351" w:name="_Toc148621228"/>
      <w:r w:rsidRPr="00682EC6">
        <w:t>Ď</w:t>
      </w:r>
      <w:r w:rsidR="00EA4817" w:rsidRPr="00682EC6">
        <w:t>alšie požiadavky na realizáciu predmetu zákazky</w:t>
      </w:r>
      <w:bookmarkEnd w:id="351"/>
      <w:r w:rsidR="00EA4817" w:rsidRPr="00682EC6">
        <w:t xml:space="preserve"> </w:t>
      </w:r>
    </w:p>
    <w:p w14:paraId="669FC610" w14:textId="77777777" w:rsidR="001A53BB" w:rsidRPr="00682EC6" w:rsidRDefault="000B4CA9" w:rsidP="00682EC6">
      <w:pPr>
        <w:pStyle w:val="Heading4"/>
        <w:rPr>
          <w:rFonts w:ascii="Cambria" w:hAnsi="Cambria"/>
        </w:rPr>
      </w:pPr>
      <w:r w:rsidRPr="00682EC6">
        <w:rPr>
          <w:rFonts w:ascii="Cambria" w:hAnsi="Cambria"/>
        </w:rPr>
        <w:t>Podrobn</w:t>
      </w:r>
      <w:r w:rsidR="001A53BB" w:rsidRPr="00682EC6">
        <w:rPr>
          <w:rFonts w:ascii="Cambria" w:hAnsi="Cambria"/>
        </w:rPr>
        <w:t xml:space="preserve">é požiadavky na zabezpečenie služby sú uvedené v návrhu Zmluvy o službách vo verejnom záujme v </w:t>
      </w:r>
      <w:r w:rsidR="00094143" w:rsidRPr="00682EC6">
        <w:rPr>
          <w:rFonts w:ascii="Cambria" w:hAnsi="Cambria"/>
        </w:rPr>
        <w:t xml:space="preserve">pravidelnej mestskej doprave </w:t>
      </w:r>
      <w:r w:rsidR="001A53BB" w:rsidRPr="00682EC6">
        <w:rPr>
          <w:rFonts w:ascii="Cambria" w:hAnsi="Cambria"/>
        </w:rPr>
        <w:t>a v jej prílohách.</w:t>
      </w:r>
    </w:p>
    <w:p w14:paraId="1A7E4601" w14:textId="77777777" w:rsidR="00C340A2" w:rsidRPr="00682EC6" w:rsidRDefault="00C340A2" w:rsidP="00682EC6">
      <w:pPr>
        <w:pStyle w:val="Heading4"/>
        <w:rPr>
          <w:rFonts w:ascii="Cambria" w:hAnsi="Cambria"/>
        </w:rPr>
      </w:pPr>
      <w:r w:rsidRPr="00682EC6">
        <w:rPr>
          <w:rFonts w:ascii="Cambria" w:hAnsi="Cambria"/>
        </w:rPr>
        <w:t xml:space="preserve">Návrh zmluvy spolu s prílohami zmluvy tvorí Prílohu </w:t>
      </w:r>
      <w:r w:rsidR="00F34C82" w:rsidRPr="00682EC6">
        <w:rPr>
          <w:rFonts w:ascii="Cambria" w:hAnsi="Cambria"/>
        </w:rPr>
        <w:t>B1</w:t>
      </w:r>
      <w:r w:rsidRPr="00682EC6">
        <w:rPr>
          <w:rFonts w:ascii="Cambria" w:hAnsi="Cambria"/>
        </w:rPr>
        <w:t xml:space="preserve"> týchto súťažných podkladov. Súčasť Prílohy </w:t>
      </w:r>
      <w:r w:rsidR="00F34C82" w:rsidRPr="00682EC6">
        <w:rPr>
          <w:rFonts w:ascii="Cambria" w:hAnsi="Cambria"/>
        </w:rPr>
        <w:t>B1</w:t>
      </w:r>
      <w:r w:rsidRPr="00682EC6">
        <w:rPr>
          <w:rFonts w:ascii="Cambria" w:hAnsi="Cambria"/>
        </w:rPr>
        <w:t xml:space="preserve"> súťažných podkladov tvoria nasledovné časti:</w:t>
      </w:r>
    </w:p>
    <w:p w14:paraId="7950674E" w14:textId="77777777" w:rsidR="00C340A2" w:rsidRPr="00682EC6" w:rsidRDefault="00C340A2" w:rsidP="003651EB">
      <w:pPr>
        <w:pStyle w:val="Heading6"/>
      </w:pPr>
      <w:bookmarkStart w:id="352" w:name="_Toc444084984"/>
      <w:r w:rsidRPr="00682EC6">
        <w:t>Text samotnej zmluvy; a</w:t>
      </w:r>
    </w:p>
    <w:p w14:paraId="1C981E77" w14:textId="77777777" w:rsidR="00C340A2" w:rsidRPr="00682EC6" w:rsidRDefault="00C340A2" w:rsidP="003651EB">
      <w:pPr>
        <w:pStyle w:val="Heading6"/>
      </w:pPr>
      <w:r w:rsidRPr="00682EC6">
        <w:t xml:space="preserve">Ostatné prílohy zmluvy, </w:t>
      </w:r>
      <w:r w:rsidR="00F34C82" w:rsidRPr="00682EC6">
        <w:t xml:space="preserve">z ktorých označené prílohy </w:t>
      </w:r>
      <w:r w:rsidRPr="00682EC6">
        <w:t>budú doplnené podľa ponuky úspešného uchádzača</w:t>
      </w:r>
    </w:p>
    <w:p w14:paraId="12D569EA" w14:textId="77777777" w:rsidR="00F34C82" w:rsidRPr="00682EC6" w:rsidRDefault="00F34C82" w:rsidP="00505FF2">
      <w:pPr>
        <w:pStyle w:val="Heading7"/>
      </w:pPr>
      <w:r w:rsidRPr="00682EC6">
        <w:t xml:space="preserve">Príloha č. 1 </w:t>
      </w:r>
      <w:r w:rsidRPr="00682EC6">
        <w:tab/>
        <w:t>Definície pojmov a zoznam skratiek</w:t>
      </w:r>
    </w:p>
    <w:p w14:paraId="204CEFB4" w14:textId="77777777" w:rsidR="00F34C82" w:rsidRPr="00682EC6" w:rsidRDefault="00F34C82" w:rsidP="00505FF2">
      <w:pPr>
        <w:pStyle w:val="Heading7"/>
      </w:pPr>
      <w:r w:rsidRPr="00682EC6">
        <w:t xml:space="preserve">Príloha č. 2 </w:t>
      </w:r>
      <w:r w:rsidRPr="00682EC6">
        <w:tab/>
        <w:t>Zoznam Autobusových liniek a ich CP</w:t>
      </w:r>
    </w:p>
    <w:p w14:paraId="4294A0FC" w14:textId="77777777" w:rsidR="00F34C82" w:rsidRPr="00682EC6" w:rsidRDefault="00F34C82" w:rsidP="00505FF2">
      <w:pPr>
        <w:pStyle w:val="Heading7"/>
      </w:pPr>
      <w:r w:rsidRPr="00682EC6">
        <w:t xml:space="preserve">Príloha č. 3 </w:t>
      </w:r>
      <w:r w:rsidRPr="00682EC6">
        <w:tab/>
        <w:t xml:space="preserve">Prepravný poriadok </w:t>
      </w:r>
    </w:p>
    <w:p w14:paraId="5AF0C028" w14:textId="77777777" w:rsidR="00F34C82" w:rsidRPr="00682EC6" w:rsidRDefault="00F34C82" w:rsidP="00505FF2">
      <w:pPr>
        <w:pStyle w:val="Heading7"/>
      </w:pPr>
      <w:r w:rsidRPr="00682EC6">
        <w:t xml:space="preserve">Príloha č. 4 </w:t>
      </w:r>
      <w:r w:rsidRPr="00682EC6">
        <w:tab/>
        <w:t xml:space="preserve">Štandardy kvality IDS Východ </w:t>
      </w:r>
    </w:p>
    <w:p w14:paraId="6108ABDA" w14:textId="77777777" w:rsidR="00F34C82" w:rsidRPr="00682EC6" w:rsidRDefault="00F34C82" w:rsidP="00505FF2">
      <w:pPr>
        <w:pStyle w:val="Heading7"/>
      </w:pPr>
      <w:r w:rsidRPr="00682EC6">
        <w:t xml:space="preserve">Príloha č. 5 </w:t>
      </w:r>
      <w:r w:rsidRPr="00682EC6">
        <w:tab/>
        <w:t xml:space="preserve">Pokuty za porušenie Štandardov kvality IDS Východ </w:t>
      </w:r>
    </w:p>
    <w:p w14:paraId="24B5A490" w14:textId="77777777" w:rsidR="00F34C82" w:rsidRPr="00682EC6" w:rsidRDefault="00F34C82" w:rsidP="00505FF2">
      <w:pPr>
        <w:pStyle w:val="Heading7"/>
      </w:pPr>
      <w:r w:rsidRPr="00682EC6">
        <w:lastRenderedPageBreak/>
        <w:t xml:space="preserve">Príloha č. 6 </w:t>
      </w:r>
      <w:r w:rsidRPr="00682EC6">
        <w:tab/>
        <w:t xml:space="preserve">Vzor výkazov za účelom ročného zúčtovania Príspevku </w:t>
      </w:r>
    </w:p>
    <w:p w14:paraId="6776DE09" w14:textId="77777777" w:rsidR="00F34C82" w:rsidRPr="00682EC6" w:rsidRDefault="00F34C82" w:rsidP="00505FF2">
      <w:pPr>
        <w:pStyle w:val="Heading7"/>
      </w:pPr>
      <w:r w:rsidRPr="00682EC6">
        <w:t xml:space="preserve">Príloha č. 7 </w:t>
      </w:r>
      <w:r w:rsidRPr="00682EC6">
        <w:tab/>
        <w:t>Ponuka dopravcu (podľa ponuky úspešného uchádzača)</w:t>
      </w:r>
    </w:p>
    <w:p w14:paraId="5630E22D" w14:textId="77777777" w:rsidR="00F34C82" w:rsidRPr="00682EC6" w:rsidRDefault="00F34C82" w:rsidP="00505FF2">
      <w:pPr>
        <w:pStyle w:val="Heading7"/>
      </w:pPr>
      <w:r w:rsidRPr="00682EC6">
        <w:t xml:space="preserve">Príloha č. 8 </w:t>
      </w:r>
      <w:r w:rsidRPr="00682EC6">
        <w:tab/>
        <w:t xml:space="preserve">Zoznam používaných vozidiel </w:t>
      </w:r>
    </w:p>
    <w:p w14:paraId="2C61A932" w14:textId="77777777" w:rsidR="00F34C82" w:rsidRPr="00682EC6" w:rsidRDefault="00F34C82" w:rsidP="00505FF2">
      <w:pPr>
        <w:pStyle w:val="Heading7"/>
      </w:pPr>
      <w:r w:rsidRPr="00682EC6">
        <w:t xml:space="preserve">Príloha č. 9 </w:t>
      </w:r>
      <w:r w:rsidRPr="00682EC6">
        <w:tab/>
        <w:t xml:space="preserve">Zoznam subdodávateľov </w:t>
      </w:r>
      <w:r w:rsidRPr="00682EC6">
        <w:rPr>
          <w:i/>
        </w:rPr>
        <w:t>(podľa ponuky úspešného uchádzača)</w:t>
      </w:r>
    </w:p>
    <w:p w14:paraId="39A4BCA1" w14:textId="77777777" w:rsidR="00F34C82" w:rsidRDefault="00F34C82" w:rsidP="00661C1C">
      <w:pPr>
        <w:pStyle w:val="Heading7"/>
        <w:ind w:left="1560" w:hanging="426"/>
      </w:pPr>
      <w:r w:rsidRPr="00682EC6">
        <w:t>Príloha č. 1</w:t>
      </w:r>
      <w:r w:rsidR="00C857E1" w:rsidRPr="00682EC6">
        <w:t>0</w:t>
      </w:r>
      <w:r w:rsidRPr="00682EC6">
        <w:t xml:space="preserve"> </w:t>
      </w:r>
      <w:r w:rsidRPr="00682EC6">
        <w:tab/>
        <w:t>Kartový štandard</w:t>
      </w:r>
    </w:p>
    <w:p w14:paraId="79379B82" w14:textId="0B5C141D" w:rsidR="00661C1C" w:rsidRPr="00661C1C" w:rsidRDefault="00661C1C" w:rsidP="00661C1C">
      <w:pPr>
        <w:pStyle w:val="Heading7"/>
        <w:ind w:left="1560" w:hanging="426"/>
      </w:pPr>
      <w:r>
        <w:t xml:space="preserve">Príloha č. 11 </w:t>
      </w:r>
      <w:r>
        <w:tab/>
      </w:r>
      <w:r w:rsidRPr="00661C1C">
        <w:t>Referenčné ekologické vozidlo pre účely valorizácie</w:t>
      </w:r>
    </w:p>
    <w:p w14:paraId="7A16F8BE" w14:textId="77777777" w:rsidR="00661C1C" w:rsidRPr="00661C1C" w:rsidRDefault="00661C1C" w:rsidP="00661C1C"/>
    <w:p w14:paraId="7FE541AE" w14:textId="77777777" w:rsidR="00C340A2" w:rsidRPr="00682EC6" w:rsidRDefault="00C340A2" w:rsidP="00C340A2"/>
    <w:p w14:paraId="19159E35" w14:textId="77777777" w:rsidR="00831255" w:rsidRPr="00682EC6" w:rsidRDefault="00831255" w:rsidP="00831255">
      <w:pPr>
        <w:ind w:left="709"/>
        <w:rPr>
          <w:rFonts w:eastAsiaTheme="majorEastAsia" w:cs="Arial"/>
          <w:b/>
          <w:szCs w:val="20"/>
        </w:rPr>
      </w:pPr>
      <w:r w:rsidRPr="00682EC6">
        <w:rPr>
          <w:rFonts w:eastAsiaTheme="majorEastAsia" w:cs="Arial"/>
          <w:b/>
          <w:szCs w:val="20"/>
        </w:rPr>
        <w:t>Prílohy Časti B. Súťažných podkladov</w:t>
      </w:r>
    </w:p>
    <w:p w14:paraId="6D63239A" w14:textId="77777777" w:rsidR="00A17F88" w:rsidRPr="00682EC6" w:rsidRDefault="00831255" w:rsidP="00600F60">
      <w:pPr>
        <w:ind w:left="2127" w:hanging="1418"/>
        <w:rPr>
          <w:rFonts w:cs="Arial"/>
          <w:szCs w:val="20"/>
        </w:rPr>
      </w:pPr>
      <w:r w:rsidRPr="00682EC6">
        <w:rPr>
          <w:rFonts w:cs="Arial"/>
          <w:szCs w:val="20"/>
        </w:rPr>
        <w:t>Príloha B1</w:t>
      </w:r>
      <w:r w:rsidRPr="00682EC6">
        <w:rPr>
          <w:rFonts w:cs="Arial"/>
          <w:szCs w:val="20"/>
        </w:rPr>
        <w:tab/>
      </w:r>
      <w:r w:rsidR="00F34C82" w:rsidRPr="00682EC6">
        <w:rPr>
          <w:rFonts w:cs="Arial"/>
          <w:szCs w:val="20"/>
        </w:rPr>
        <w:t>Zmluva o službách vo verejnom záujme v</w:t>
      </w:r>
      <w:r w:rsidR="000E57F0" w:rsidRPr="00682EC6">
        <w:t xml:space="preserve"> </w:t>
      </w:r>
      <w:r w:rsidR="000E57F0" w:rsidRPr="00682EC6">
        <w:rPr>
          <w:rFonts w:cs="Arial"/>
          <w:szCs w:val="20"/>
        </w:rPr>
        <w:t>pravidelnej mestskej doprave</w:t>
      </w:r>
    </w:p>
    <w:p w14:paraId="0F59CEAC" w14:textId="77777777" w:rsidR="00914ABE" w:rsidRPr="00682EC6" w:rsidRDefault="00914ABE" w:rsidP="007A3470">
      <w:pPr>
        <w:spacing w:after="0" w:line="240" w:lineRule="auto"/>
        <w:jc w:val="left"/>
        <w:rPr>
          <w:rFonts w:cs="Arial"/>
          <w:szCs w:val="20"/>
        </w:rPr>
      </w:pPr>
      <w:bookmarkStart w:id="353" w:name="_Toc444084990"/>
      <w:bookmarkEnd w:id="352"/>
    </w:p>
    <w:p w14:paraId="035A5C8D" w14:textId="77777777" w:rsidR="00914ABE" w:rsidRPr="00682EC6" w:rsidRDefault="00914ABE" w:rsidP="009534E2">
      <w:pPr>
        <w:widowControl w:val="0"/>
        <w:jc w:val="center"/>
        <w:rPr>
          <w:b/>
          <w:bCs/>
          <w:caps/>
          <w:szCs w:val="20"/>
        </w:rPr>
      </w:pPr>
    </w:p>
    <w:p w14:paraId="3C9D4C50" w14:textId="77777777" w:rsidR="00914ABE" w:rsidRPr="00682EC6" w:rsidRDefault="00914ABE" w:rsidP="009534E2">
      <w:pPr>
        <w:widowControl w:val="0"/>
        <w:jc w:val="center"/>
        <w:rPr>
          <w:b/>
          <w:bCs/>
          <w:caps/>
          <w:szCs w:val="20"/>
        </w:rPr>
      </w:pPr>
    </w:p>
    <w:p w14:paraId="798570A7" w14:textId="77777777" w:rsidR="008F6793" w:rsidRPr="00682EC6" w:rsidRDefault="008F6793" w:rsidP="00BF6A10">
      <w:pPr>
        <w:pStyle w:val="Heading1"/>
        <w:rPr>
          <w:rFonts w:ascii="Cambria" w:hAnsi="Cambria"/>
        </w:rPr>
        <w:sectPr w:rsidR="008F6793" w:rsidRPr="00682EC6"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682EC6" w:rsidRDefault="00737281" w:rsidP="00BF6A10">
      <w:pPr>
        <w:pStyle w:val="Heading1"/>
        <w:rPr>
          <w:rFonts w:ascii="Cambria" w:hAnsi="Cambria"/>
        </w:rPr>
      </w:pPr>
      <w:bookmarkStart w:id="354" w:name="_Toc4416505"/>
      <w:bookmarkStart w:id="355" w:name="_Toc4416643"/>
      <w:bookmarkStart w:id="356" w:name="_Toc4416937"/>
      <w:bookmarkStart w:id="357" w:name="_Toc4416986"/>
      <w:bookmarkStart w:id="358" w:name="_Toc148621229"/>
      <w:r w:rsidRPr="00682EC6">
        <w:rPr>
          <w:rFonts w:ascii="Cambria" w:hAnsi="Cambria"/>
        </w:rPr>
        <w:lastRenderedPageBreak/>
        <w:t>Kritéri</w:t>
      </w:r>
      <w:r w:rsidR="00FB212F" w:rsidRPr="00682EC6">
        <w:rPr>
          <w:rFonts w:ascii="Cambria" w:hAnsi="Cambria"/>
        </w:rPr>
        <w:t>á</w:t>
      </w:r>
      <w:r w:rsidRPr="00682EC6">
        <w:rPr>
          <w:rFonts w:ascii="Cambria" w:hAnsi="Cambria"/>
        </w:rPr>
        <w:t xml:space="preserve"> hodnotenia ponúk</w:t>
      </w:r>
      <w:bookmarkEnd w:id="353"/>
      <w:bookmarkEnd w:id="354"/>
      <w:bookmarkEnd w:id="355"/>
      <w:bookmarkEnd w:id="356"/>
      <w:bookmarkEnd w:id="357"/>
      <w:bookmarkEnd w:id="358"/>
    </w:p>
    <w:p w14:paraId="1688E687" w14:textId="77777777" w:rsidR="00737281" w:rsidRPr="00682EC6" w:rsidRDefault="00737281" w:rsidP="00E4125D">
      <w:pPr>
        <w:pStyle w:val="Heading3"/>
      </w:pPr>
      <w:bookmarkStart w:id="359" w:name="kriteria_vahy"/>
      <w:bookmarkStart w:id="360" w:name="_Toc444084991"/>
      <w:bookmarkStart w:id="361" w:name="_Toc4416644"/>
      <w:bookmarkStart w:id="362" w:name="_Toc4416938"/>
      <w:bookmarkStart w:id="363" w:name="_Toc4416987"/>
      <w:bookmarkStart w:id="364" w:name="_Toc148621230"/>
      <w:bookmarkEnd w:id="359"/>
      <w:r w:rsidRPr="00682EC6">
        <w:t>Kritérium na hodnotenie ponúk</w:t>
      </w:r>
      <w:bookmarkEnd w:id="360"/>
      <w:bookmarkEnd w:id="361"/>
      <w:bookmarkEnd w:id="362"/>
      <w:bookmarkEnd w:id="363"/>
      <w:bookmarkEnd w:id="364"/>
    </w:p>
    <w:p w14:paraId="1D008C08" w14:textId="77777777" w:rsidR="00885888" w:rsidRPr="00682EC6" w:rsidRDefault="00DB7547" w:rsidP="00682EC6">
      <w:pPr>
        <w:pStyle w:val="Heading4"/>
        <w:rPr>
          <w:rFonts w:ascii="Cambria" w:hAnsi="Cambria"/>
        </w:rPr>
      </w:pPr>
      <w:r w:rsidRPr="00682EC6">
        <w:rPr>
          <w:rFonts w:ascii="Cambria" w:hAnsi="Cambria"/>
        </w:rPr>
        <w:t>Kritériom na vyhodnotenie ponúk je najnižšia cena za realizáciu predmetu zákazky bez DPH</w:t>
      </w:r>
      <w:r w:rsidR="00BD0E54" w:rsidRPr="00682EC6">
        <w:rPr>
          <w:rFonts w:ascii="Cambria" w:hAnsi="Cambria"/>
        </w:rPr>
        <w:t xml:space="preserve">. Hodnota návrhu na plnenia kritéria bude zodpovedať cene za Východiskový rozsah služby </w:t>
      </w:r>
      <w:r w:rsidR="002D28F4" w:rsidRPr="00682EC6">
        <w:rPr>
          <w:rFonts w:ascii="Cambria" w:hAnsi="Cambria"/>
        </w:rPr>
        <w:t xml:space="preserve">v €/rok </w:t>
      </w:r>
      <w:r w:rsidR="00BD0E54" w:rsidRPr="00682EC6">
        <w:rPr>
          <w:rFonts w:ascii="Cambria" w:hAnsi="Cambria"/>
        </w:rPr>
        <w:t>vyjadrený</w:t>
      </w:r>
      <w:r w:rsidRPr="00682EC6">
        <w:rPr>
          <w:rFonts w:ascii="Cambria" w:hAnsi="Cambria"/>
        </w:rPr>
        <w:t xml:space="preserve"> v položke „</w:t>
      </w:r>
      <w:r w:rsidR="002D28F4" w:rsidRPr="00682EC6">
        <w:rPr>
          <w:rFonts w:ascii="Cambria" w:hAnsi="Cambria"/>
          <w:b/>
          <w:bCs/>
        </w:rPr>
        <w:t>Hodnota návrhu na plnenie kritérií</w:t>
      </w:r>
      <w:r w:rsidRPr="00682EC6">
        <w:rPr>
          <w:rFonts w:ascii="Cambria" w:hAnsi="Cambria"/>
        </w:rPr>
        <w:t>“ uveden</w:t>
      </w:r>
      <w:r w:rsidR="002D28F4" w:rsidRPr="00682EC6">
        <w:rPr>
          <w:rFonts w:ascii="Cambria" w:hAnsi="Cambria"/>
        </w:rPr>
        <w:t>ej</w:t>
      </w:r>
      <w:r w:rsidRPr="00682EC6">
        <w:rPr>
          <w:rFonts w:ascii="Cambria" w:hAnsi="Cambria"/>
        </w:rPr>
        <w:t xml:space="preserve"> v časti ponuky uchádzača predloženej ako „Príloha 7 ZoS_Ponuka dopravcu“.</w:t>
      </w:r>
    </w:p>
    <w:p w14:paraId="3908D138" w14:textId="77777777" w:rsidR="007C13AD" w:rsidRPr="00682EC6" w:rsidRDefault="007C13AD" w:rsidP="00E4125D">
      <w:pPr>
        <w:pStyle w:val="Heading3"/>
      </w:pPr>
      <w:bookmarkStart w:id="365" w:name="_Toc148621231"/>
      <w:r w:rsidRPr="00682EC6">
        <w:t>S</w:t>
      </w:r>
      <w:r w:rsidR="00EA4817" w:rsidRPr="00682EC6">
        <w:t>pôsob vyhodnotenia ponúk</w:t>
      </w:r>
      <w:bookmarkEnd w:id="365"/>
    </w:p>
    <w:p w14:paraId="224F21AB" w14:textId="77777777" w:rsidR="00C426CC" w:rsidRPr="00682EC6" w:rsidRDefault="00B97693" w:rsidP="00682EC6">
      <w:pPr>
        <w:pStyle w:val="Heading4"/>
        <w:rPr>
          <w:rFonts w:ascii="Cambria" w:hAnsi="Cambria"/>
        </w:rPr>
      </w:pPr>
      <w:r w:rsidRPr="00682EC6">
        <w:rPr>
          <w:rFonts w:ascii="Cambria" w:hAnsi="Cambria"/>
        </w:rPr>
        <w:t>Úspešný</w:t>
      </w:r>
      <w:r w:rsidR="00DB7547" w:rsidRPr="00682EC6">
        <w:rPr>
          <w:rFonts w:ascii="Cambria" w:hAnsi="Cambria"/>
        </w:rPr>
        <w:t>m sa stane</w:t>
      </w:r>
      <w:r w:rsidRPr="00682EC6">
        <w:rPr>
          <w:rFonts w:ascii="Cambria" w:hAnsi="Cambria"/>
        </w:rPr>
        <w:t xml:space="preserve"> uchádzač, ktorý </w:t>
      </w:r>
      <w:r w:rsidR="00DB7547" w:rsidRPr="00682EC6">
        <w:rPr>
          <w:rFonts w:ascii="Cambria" w:hAnsi="Cambria"/>
        </w:rPr>
        <w:t xml:space="preserve">predloží ponuku s najnižšou hodnotou </w:t>
      </w:r>
      <w:r w:rsidR="002712F7" w:rsidRPr="00682EC6">
        <w:rPr>
          <w:rFonts w:ascii="Cambria" w:hAnsi="Cambria"/>
        </w:rPr>
        <w:t xml:space="preserve">položky </w:t>
      </w:r>
      <w:r w:rsidR="002D28F4" w:rsidRPr="00682EC6">
        <w:rPr>
          <w:rFonts w:ascii="Cambria" w:hAnsi="Cambria"/>
          <w:b/>
          <w:bCs/>
        </w:rPr>
        <w:t>Hodnota návrhu na plnenie kritérií</w:t>
      </w:r>
      <w:r w:rsidRPr="00682EC6">
        <w:rPr>
          <w:rFonts w:ascii="Cambria" w:hAnsi="Cambria"/>
        </w:rPr>
        <w:t xml:space="preserve">. Poradie ostatných uchádzačov sa zostaví </w:t>
      </w:r>
      <w:r w:rsidR="002712F7" w:rsidRPr="00682EC6">
        <w:rPr>
          <w:rFonts w:ascii="Cambria" w:hAnsi="Cambria"/>
        </w:rPr>
        <w:t>vzostupne</w:t>
      </w:r>
      <w:r w:rsidRPr="00682EC6">
        <w:rPr>
          <w:rFonts w:ascii="Cambria" w:hAnsi="Cambria"/>
        </w:rPr>
        <w:t xml:space="preserve">. </w:t>
      </w:r>
    </w:p>
    <w:p w14:paraId="50CB6C2B" w14:textId="77777777" w:rsidR="004E014D" w:rsidRPr="00682EC6" w:rsidRDefault="00C426CC">
      <w:pPr>
        <w:spacing w:after="0" w:line="240" w:lineRule="auto"/>
        <w:jc w:val="left"/>
        <w:rPr>
          <w:rFonts w:cs="Arial"/>
          <w:szCs w:val="20"/>
        </w:rPr>
      </w:pPr>
      <w:r w:rsidRPr="00682EC6">
        <w:br w:type="page"/>
      </w:r>
    </w:p>
    <w:p w14:paraId="27019FAA" w14:textId="77777777" w:rsidR="007A53F1" w:rsidRPr="00682EC6" w:rsidRDefault="009C5A06" w:rsidP="00BF6A10">
      <w:pPr>
        <w:pStyle w:val="Heading1"/>
        <w:rPr>
          <w:rFonts w:ascii="Cambria" w:hAnsi="Cambria"/>
        </w:rPr>
      </w:pPr>
      <w:bookmarkStart w:id="366" w:name="_Toc148621232"/>
      <w:r w:rsidRPr="00682EC6">
        <w:rPr>
          <w:rFonts w:ascii="Cambria" w:hAnsi="Cambria"/>
        </w:rPr>
        <w:lastRenderedPageBreak/>
        <w:t>Podmienky účasti</w:t>
      </w:r>
      <w:bookmarkEnd w:id="366"/>
    </w:p>
    <w:p w14:paraId="045701C5" w14:textId="77777777" w:rsidR="009C5A06" w:rsidRPr="00682EC6" w:rsidRDefault="009C5A06" w:rsidP="00E4125D">
      <w:pPr>
        <w:pStyle w:val="Heading3"/>
      </w:pPr>
      <w:bookmarkStart w:id="367" w:name="_Toc148621233"/>
      <w:r w:rsidRPr="00682EC6">
        <w:t>Osobné postavenie</w:t>
      </w:r>
      <w:bookmarkEnd w:id="367"/>
    </w:p>
    <w:p w14:paraId="18EBA136" w14:textId="77777777" w:rsidR="009C5A06" w:rsidRPr="00682EC6" w:rsidRDefault="00C76610" w:rsidP="00682EC6">
      <w:pPr>
        <w:pStyle w:val="Heading4"/>
        <w:rPr>
          <w:rFonts w:ascii="Cambria" w:hAnsi="Cambria"/>
        </w:rPr>
      </w:pPr>
      <w:r w:rsidRPr="00682EC6">
        <w:rPr>
          <w:rFonts w:ascii="Cambria" w:hAnsi="Cambria"/>
        </w:rPr>
        <w:t>Tohto Verejného obstarávania</w:t>
      </w:r>
      <w:r w:rsidR="009C5A06" w:rsidRPr="00682EC6">
        <w:rPr>
          <w:rFonts w:ascii="Cambria" w:hAnsi="Cambria"/>
        </w:rPr>
        <w:t xml:space="preserve"> sa môže zúčastniť len ten, kto spĺňa podmienky účasti týkajúce sa osobného postavenia</w:t>
      </w:r>
      <w:r w:rsidR="00821B52" w:rsidRPr="00682EC6">
        <w:rPr>
          <w:rFonts w:ascii="Cambria" w:hAnsi="Cambria"/>
        </w:rPr>
        <w:t xml:space="preserve"> </w:t>
      </w:r>
      <w:r w:rsidR="009C5A06" w:rsidRPr="00682EC6">
        <w:rPr>
          <w:rFonts w:ascii="Cambria" w:hAnsi="Cambria"/>
        </w:rPr>
        <w:t>vymedzené v ustanovení § 32 ods. 1 ZVO.</w:t>
      </w:r>
    </w:p>
    <w:p w14:paraId="22944267" w14:textId="77777777" w:rsidR="009C5A06" w:rsidRPr="00682EC6" w:rsidRDefault="009C5A06" w:rsidP="00682EC6">
      <w:pPr>
        <w:pStyle w:val="Heading4"/>
        <w:rPr>
          <w:rFonts w:ascii="Cambria" w:hAnsi="Cambria"/>
        </w:rPr>
      </w:pPr>
      <w:r w:rsidRPr="00682EC6">
        <w:rPr>
          <w:rFonts w:ascii="Cambria" w:hAnsi="Cambria"/>
        </w:rPr>
        <w:t>Spôsob preukázania splnenia podmienok podľa § 32 ods. 1 ZVO:</w:t>
      </w:r>
    </w:p>
    <w:p w14:paraId="2CC41C39" w14:textId="77777777" w:rsidR="009C5A06" w:rsidRPr="00682EC6" w:rsidRDefault="009C5A06" w:rsidP="003651EB">
      <w:pPr>
        <w:pStyle w:val="Heading6"/>
      </w:pPr>
      <w:r w:rsidRPr="00682EC6">
        <w:t>uchádzač preukáže splnenie podmienok účasti osobného postavenia svojím zápisom v</w:t>
      </w:r>
      <w:r w:rsidR="00821B52" w:rsidRPr="00682EC6">
        <w:t> </w:t>
      </w:r>
      <w:r w:rsidRPr="00682EC6">
        <w:t>zozname</w:t>
      </w:r>
      <w:r w:rsidR="00821B52" w:rsidRPr="00682EC6">
        <w:t xml:space="preserve"> </w:t>
      </w:r>
      <w:r w:rsidRPr="00682EC6">
        <w:t>hospodárskych subjektov</w:t>
      </w:r>
      <w:r w:rsidR="00FB212F" w:rsidRPr="00682EC6">
        <w:t xml:space="preserve"> (ďalej len „</w:t>
      </w:r>
      <w:r w:rsidR="00FB212F" w:rsidRPr="00682EC6">
        <w:rPr>
          <w:b/>
        </w:rPr>
        <w:t>ZHS</w:t>
      </w:r>
      <w:r w:rsidR="00FB212F" w:rsidRPr="00682EC6">
        <w:t>“)</w:t>
      </w:r>
      <w:r w:rsidRPr="00682EC6">
        <w:t>, ktorý vedie Úrad pre verejné obstarávanie v súlade s § 152 ZVO,</w:t>
      </w:r>
    </w:p>
    <w:p w14:paraId="7A7B7006" w14:textId="77777777" w:rsidR="009C5A06" w:rsidRPr="00682EC6" w:rsidRDefault="009C5A06" w:rsidP="003651EB">
      <w:pPr>
        <w:pStyle w:val="Heading6"/>
      </w:pPr>
      <w:bookmarkStart w:id="368" w:name="_Ref6916162"/>
      <w:r w:rsidRPr="00682EC6">
        <w:t>uchádzač, ktorý nie je zapísaný v ZHS podľa § 152 ZVO preukáže splnenie podmienok účasti osobného</w:t>
      </w:r>
      <w:r w:rsidR="00821B52" w:rsidRPr="00682EC6">
        <w:t xml:space="preserve"> </w:t>
      </w:r>
      <w:r w:rsidRPr="00682EC6">
        <w:t>postavenia dokladmi v súlade s § 32 ods. 2 ZVO.</w:t>
      </w:r>
      <w:bookmarkEnd w:id="368"/>
    </w:p>
    <w:p w14:paraId="6C8594A8" w14:textId="77777777" w:rsidR="0016133F" w:rsidRPr="00682EC6" w:rsidRDefault="0016133F" w:rsidP="00682EC6">
      <w:pPr>
        <w:pStyle w:val="Heading4"/>
        <w:rPr>
          <w:rFonts w:ascii="Cambria" w:hAnsi="Cambria"/>
        </w:rPr>
      </w:pPr>
      <w:r w:rsidRPr="00682EC6">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77777777" w:rsidR="009C5A06" w:rsidRPr="00682EC6" w:rsidRDefault="009C5A06" w:rsidP="00682EC6">
      <w:pPr>
        <w:pStyle w:val="Heading4"/>
        <w:rPr>
          <w:rFonts w:ascii="Cambria" w:hAnsi="Cambria"/>
        </w:rPr>
      </w:pPr>
      <w:r w:rsidRPr="00682EC6">
        <w:rPr>
          <w:rFonts w:ascii="Cambria" w:hAnsi="Cambria"/>
        </w:rPr>
        <w:t>Ak uchádzač alebo záujemca má sídlo, miesto podnikania alebo obvyklý pobyt mimo územia Slovenskej</w:t>
      </w:r>
      <w:r w:rsidR="00821B52" w:rsidRPr="00682EC6">
        <w:rPr>
          <w:rFonts w:ascii="Cambria" w:hAnsi="Cambria"/>
        </w:rPr>
        <w:t xml:space="preserve"> </w:t>
      </w:r>
      <w:r w:rsidRPr="00682EC6">
        <w:rPr>
          <w:rFonts w:ascii="Cambria" w:hAnsi="Cambria"/>
        </w:rPr>
        <w:t>republiky a štát jeho sídla, miesta podnikania alebo obvyklého pobytu nevydáva niektoré z dokladov uvedených</w:t>
      </w:r>
      <w:r w:rsidR="00821B52" w:rsidRPr="00682EC6">
        <w:rPr>
          <w:rFonts w:ascii="Cambria" w:hAnsi="Cambria"/>
        </w:rPr>
        <w:t xml:space="preserve"> </w:t>
      </w:r>
      <w:r w:rsidRPr="00682EC6">
        <w:rPr>
          <w:rFonts w:ascii="Cambria" w:hAnsi="Cambria"/>
        </w:rPr>
        <w:t xml:space="preserve">v bode </w:t>
      </w:r>
      <w:r w:rsidR="00087BC0" w:rsidRPr="00682EC6">
        <w:rPr>
          <w:rFonts w:ascii="Cambria" w:hAnsi="Cambria"/>
        </w:rPr>
        <w:fldChar w:fldCharType="begin"/>
      </w:r>
      <w:r w:rsidR="00087BC0" w:rsidRPr="00682EC6">
        <w:rPr>
          <w:rFonts w:ascii="Cambria" w:hAnsi="Cambria"/>
        </w:rPr>
        <w:instrText xml:space="preserve"> REF _Ref6916162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1.2b)</w:t>
      </w:r>
      <w:r w:rsidR="00087BC0" w:rsidRPr="00682EC6">
        <w:rPr>
          <w:rFonts w:ascii="Cambria" w:hAnsi="Cambria"/>
        </w:rPr>
        <w:fldChar w:fldCharType="end"/>
      </w:r>
      <w:r w:rsidR="00D51420" w:rsidRPr="00682EC6">
        <w:rPr>
          <w:rFonts w:ascii="Cambria" w:hAnsi="Cambria"/>
        </w:rPr>
        <w:t xml:space="preserve"> tejto časti súťažných podkladov </w:t>
      </w:r>
      <w:r w:rsidRPr="00682EC6">
        <w:rPr>
          <w:rFonts w:ascii="Cambria" w:hAnsi="Cambria"/>
        </w:rPr>
        <w:t>vyššie alebo nevydáva ani rovnocenné doklady, možno ich nahradiť čestným vyhlásením podľa</w:t>
      </w:r>
      <w:r w:rsidR="00821B52" w:rsidRPr="00682EC6">
        <w:rPr>
          <w:rFonts w:ascii="Cambria" w:hAnsi="Cambria"/>
        </w:rPr>
        <w:t xml:space="preserve"> </w:t>
      </w:r>
      <w:r w:rsidRPr="00682EC6">
        <w:rPr>
          <w:rFonts w:ascii="Cambria" w:hAnsi="Cambria"/>
        </w:rPr>
        <w:t>predpisov platných v štáte jeho sídla, miesta podnikania alebo obvyklého pobytu.</w:t>
      </w:r>
    </w:p>
    <w:p w14:paraId="5F887668" w14:textId="77777777" w:rsidR="009C5A06" w:rsidRPr="00682EC6" w:rsidRDefault="009C5A06" w:rsidP="00682EC6">
      <w:pPr>
        <w:pStyle w:val="Heading4"/>
        <w:rPr>
          <w:rFonts w:ascii="Cambria" w:hAnsi="Cambria"/>
        </w:rPr>
      </w:pPr>
      <w:r w:rsidRPr="00682EC6">
        <w:rPr>
          <w:rFonts w:ascii="Cambria" w:hAnsi="Cambria"/>
        </w:rPr>
        <w:t>Ak právo štátu uchádzača alebo záujemcu so sídlom, miestom podnikania alebo obvyklým pobytom mimo</w:t>
      </w:r>
      <w:r w:rsidR="00821B52" w:rsidRPr="00682EC6">
        <w:rPr>
          <w:rFonts w:ascii="Cambria" w:hAnsi="Cambria"/>
        </w:rPr>
        <w:t xml:space="preserve"> </w:t>
      </w:r>
      <w:r w:rsidRPr="00682EC6">
        <w:rPr>
          <w:rFonts w:ascii="Cambria" w:hAnsi="Cambria"/>
        </w:rPr>
        <w:t>územia Slovenskej republiky neupravuje inštitút čestného vyhlásenia, môže ho nahradiť vyhlásením urobeným</w:t>
      </w:r>
      <w:r w:rsidR="00821B52" w:rsidRPr="00682EC6">
        <w:rPr>
          <w:rFonts w:ascii="Cambria" w:hAnsi="Cambria"/>
        </w:rPr>
        <w:t xml:space="preserve"> </w:t>
      </w:r>
      <w:r w:rsidRPr="00682EC6">
        <w:rPr>
          <w:rFonts w:ascii="Cambria" w:hAnsi="Cambria"/>
        </w:rPr>
        <w:t>pred súdom, správnym orgánom, notárom, inou odbornou inštitúciou alebo obchodnou inštitúciou podľa</w:t>
      </w:r>
      <w:r w:rsidR="00821B52" w:rsidRPr="00682EC6">
        <w:rPr>
          <w:rFonts w:ascii="Cambria" w:hAnsi="Cambria"/>
        </w:rPr>
        <w:t xml:space="preserve"> </w:t>
      </w:r>
      <w:r w:rsidRPr="00682EC6">
        <w:rPr>
          <w:rFonts w:ascii="Cambria" w:hAnsi="Cambria"/>
        </w:rPr>
        <w:t>predpisov platných v štáte sídla, miesta podnikania alebo obvyklého pobytu uchádzača alebo záujemcu.</w:t>
      </w:r>
    </w:p>
    <w:p w14:paraId="113366B9" w14:textId="77777777" w:rsidR="009C5A06" w:rsidRPr="00682EC6" w:rsidRDefault="0016133F" w:rsidP="00682EC6">
      <w:pPr>
        <w:pStyle w:val="Heading4"/>
        <w:rPr>
          <w:rFonts w:ascii="Cambria" w:hAnsi="Cambria"/>
        </w:rPr>
      </w:pPr>
      <w:bookmarkStart w:id="369" w:name="_Hlk13568822"/>
      <w:r w:rsidRPr="00682EC6">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682EC6">
        <w:rPr>
          <w:rFonts w:ascii="Cambria" w:hAnsi="Cambria"/>
        </w:rPr>
        <w:t>.</w:t>
      </w:r>
    </w:p>
    <w:p w14:paraId="7BF8931B" w14:textId="77777777" w:rsidR="00AC7A85" w:rsidRPr="00682EC6" w:rsidRDefault="00AC7A85" w:rsidP="00682EC6">
      <w:pPr>
        <w:pStyle w:val="Heading4"/>
        <w:rPr>
          <w:rFonts w:ascii="Cambria" w:hAnsi="Cambria"/>
        </w:rPr>
      </w:pPr>
      <w:r w:rsidRPr="00682EC6">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69"/>
    <w:p w14:paraId="0A307317" w14:textId="77777777" w:rsidR="009C5A06" w:rsidRPr="00682EC6" w:rsidRDefault="009C5A06" w:rsidP="00682EC6">
      <w:pPr>
        <w:pStyle w:val="Heading4"/>
        <w:rPr>
          <w:rFonts w:ascii="Cambria" w:hAnsi="Cambria"/>
        </w:rPr>
      </w:pPr>
      <w:r w:rsidRPr="00682EC6">
        <w:rPr>
          <w:rFonts w:ascii="Cambria" w:hAnsi="Cambria"/>
        </w:rPr>
        <w:t>Podrobnosti k podmienkam účasti osobného postavenia a ich preukazovanie sú uvedené v § 32 ZVO.</w:t>
      </w:r>
    </w:p>
    <w:p w14:paraId="7FBBEBA1" w14:textId="77777777" w:rsidR="0090491C" w:rsidRPr="00682EC6" w:rsidRDefault="0090491C" w:rsidP="00E4125D">
      <w:pPr>
        <w:pStyle w:val="Heading3"/>
      </w:pPr>
      <w:bookmarkStart w:id="370" w:name="_Toc148621234"/>
      <w:r w:rsidRPr="00682EC6">
        <w:t>Technická a</w:t>
      </w:r>
      <w:r w:rsidR="00EA5996" w:rsidRPr="00682EC6">
        <w:t>lebo</w:t>
      </w:r>
      <w:r w:rsidRPr="00682EC6">
        <w:t xml:space="preserve"> odborná spôsobilosť</w:t>
      </w:r>
      <w:bookmarkEnd w:id="370"/>
    </w:p>
    <w:p w14:paraId="674B7B1E" w14:textId="77777777" w:rsidR="00E02C8E" w:rsidRPr="00682EC6" w:rsidRDefault="0016133F" w:rsidP="00682EC6">
      <w:pPr>
        <w:pStyle w:val="Heading4"/>
        <w:rPr>
          <w:rFonts w:ascii="Cambria" w:hAnsi="Cambria"/>
          <w:shd w:val="clear" w:color="auto" w:fill="FFFFFF"/>
          <w:lang w:eastAsia="sk-SK"/>
        </w:rPr>
      </w:pPr>
      <w:bookmarkStart w:id="371" w:name="_Ref6294571"/>
      <w:r w:rsidRPr="00682EC6">
        <w:rPr>
          <w:rFonts w:ascii="Cambria" w:hAnsi="Cambria"/>
          <w:shd w:val="clear" w:color="auto" w:fill="FFFFFF"/>
          <w:lang w:eastAsia="sk-SK"/>
        </w:rPr>
        <w:t>Tohto Verejného obstarávania</w:t>
      </w:r>
      <w:r w:rsidR="00E02C8E" w:rsidRPr="00682EC6">
        <w:rPr>
          <w:rFonts w:ascii="Cambria" w:hAnsi="Cambria"/>
          <w:shd w:val="clear" w:color="auto" w:fill="FFFFFF"/>
          <w:lang w:eastAsia="sk-SK"/>
        </w:rPr>
        <w:t xml:space="preserve"> sa môže zúčastniť len ten, kto spĺňa nižšie stanovené požiadavky pre </w:t>
      </w:r>
      <w:r w:rsidR="00E02C8E" w:rsidRPr="00682EC6">
        <w:rPr>
          <w:rFonts w:ascii="Cambria" w:hAnsi="Cambria"/>
          <w:lang w:eastAsia="sk-SK"/>
        </w:rPr>
        <w:t>preukázani</w:t>
      </w:r>
      <w:r w:rsidR="00E04E5B" w:rsidRPr="00682EC6">
        <w:rPr>
          <w:rFonts w:ascii="Cambria" w:hAnsi="Cambria"/>
          <w:lang w:eastAsia="sk-SK"/>
        </w:rPr>
        <w:t>e</w:t>
      </w:r>
      <w:r w:rsidR="00E02C8E" w:rsidRPr="00682EC6">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71"/>
    </w:p>
    <w:p w14:paraId="55BF2303" w14:textId="77777777" w:rsidR="000047A6" w:rsidRPr="00682EC6" w:rsidRDefault="000047A6" w:rsidP="003651EB">
      <w:pPr>
        <w:pStyle w:val="Heading6"/>
        <w:rPr>
          <w:rFonts w:eastAsia="Times New Roman"/>
          <w:shd w:val="clear" w:color="auto" w:fill="FFFFFF"/>
          <w:lang w:eastAsia="sk-SK"/>
        </w:rPr>
      </w:pPr>
      <w:r w:rsidRPr="00682EC6">
        <w:rPr>
          <w:rFonts w:eastAsia="Times New Roman"/>
          <w:shd w:val="clear" w:color="auto" w:fill="FFFFFF"/>
          <w:lang w:eastAsia="sk-SK"/>
        </w:rPr>
        <w:t xml:space="preserve">V súlade s ustanovením § 34 ods. 1 písm. a) ZVO: Zoznam poskytnutých služieb </w:t>
      </w:r>
      <w:bookmarkStart w:id="372" w:name="_Hlk6239183"/>
      <w:r w:rsidR="00EA5996" w:rsidRPr="00682EC6">
        <w:rPr>
          <w:rFonts w:eastAsia="Times New Roman"/>
          <w:shd w:val="clear" w:color="auto" w:fill="FFFFFF"/>
          <w:lang w:eastAsia="sk-SK"/>
        </w:rPr>
        <w:br/>
      </w:r>
      <w:r w:rsidRPr="00682EC6">
        <w:rPr>
          <w:rFonts w:eastAsia="Times New Roman"/>
          <w:shd w:val="clear" w:color="auto" w:fill="FFFFFF"/>
          <w:lang w:eastAsia="sk-SK"/>
        </w:rPr>
        <w:t xml:space="preserve">za </w:t>
      </w:r>
      <w:r w:rsidR="0016133F" w:rsidRPr="00682EC6">
        <w:rPr>
          <w:rFonts w:eastAsia="Times New Roman"/>
          <w:shd w:val="clear" w:color="auto" w:fill="FFFFFF"/>
          <w:lang w:eastAsia="sk-SK"/>
        </w:rPr>
        <w:t>predchádzajúce (3) roky</w:t>
      </w:r>
      <w:r w:rsidRPr="00682EC6">
        <w:rPr>
          <w:rFonts w:eastAsia="Times New Roman"/>
          <w:shd w:val="clear" w:color="auto" w:fill="FFFFFF"/>
          <w:lang w:eastAsia="sk-SK"/>
        </w:rPr>
        <w:t xml:space="preserve"> od vyhlásenia </w:t>
      </w:r>
      <w:r w:rsidR="003716D2" w:rsidRPr="00682EC6">
        <w:rPr>
          <w:rFonts w:eastAsia="Times New Roman"/>
          <w:shd w:val="clear" w:color="auto" w:fill="FFFFFF"/>
          <w:lang w:eastAsia="sk-SK"/>
        </w:rPr>
        <w:t>V</w:t>
      </w:r>
      <w:r w:rsidRPr="00682EC6">
        <w:rPr>
          <w:rFonts w:eastAsia="Times New Roman"/>
          <w:shd w:val="clear" w:color="auto" w:fill="FFFFFF"/>
          <w:lang w:eastAsia="sk-SK"/>
        </w:rPr>
        <w:t xml:space="preserve">erejného obstarávania </w:t>
      </w:r>
      <w:bookmarkEnd w:id="372"/>
      <w:r w:rsidRPr="00682EC6">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682EC6" w:rsidRDefault="000047A6" w:rsidP="008529B0">
      <w:pPr>
        <w:ind w:left="1134"/>
        <w:rPr>
          <w:shd w:val="clear" w:color="auto" w:fill="FFFFFF"/>
          <w:lang w:eastAsia="sk-SK"/>
        </w:rPr>
      </w:pPr>
      <w:r w:rsidRPr="00682EC6">
        <w:rPr>
          <w:shd w:val="clear" w:color="auto" w:fill="FFFFFF"/>
          <w:lang w:eastAsia="sk-SK"/>
        </w:rPr>
        <w:lastRenderedPageBreak/>
        <w:t xml:space="preserve">Predložený zoznam poskytnutých služieb, resp. referencií musí obsahovať informácie, </w:t>
      </w:r>
      <w:r w:rsidR="00EA5996" w:rsidRPr="00682EC6">
        <w:rPr>
          <w:shd w:val="clear" w:color="auto" w:fill="FFFFFF"/>
          <w:lang w:eastAsia="sk-SK"/>
        </w:rPr>
        <w:br/>
      </w:r>
      <w:r w:rsidRPr="00682EC6">
        <w:rPr>
          <w:shd w:val="clear" w:color="auto" w:fill="FFFFFF"/>
          <w:lang w:eastAsia="sk-SK"/>
        </w:rPr>
        <w:t xml:space="preserve">z ktorých je možné posúdiť splnenie všetkých vyššie uvedených požiadaviek. </w:t>
      </w:r>
    </w:p>
    <w:p w14:paraId="74A9B978" w14:textId="77777777" w:rsidR="000047A6" w:rsidRPr="00682EC6" w:rsidRDefault="000047A6" w:rsidP="008529B0">
      <w:pPr>
        <w:ind w:left="1134"/>
        <w:rPr>
          <w:shd w:val="clear" w:color="auto" w:fill="FFFFFF"/>
          <w:lang w:eastAsia="sk-SK"/>
        </w:rPr>
      </w:pPr>
      <w:r w:rsidRPr="00682EC6">
        <w:rPr>
          <w:shd w:val="clear" w:color="auto" w:fill="FFFFFF"/>
          <w:lang w:eastAsia="sk-SK"/>
        </w:rPr>
        <w:t xml:space="preserve">Verejný obstarávateľ odporúča pre preukázanie splnenia tejto podmienky účasti použiť vzor, ktorý je prílohou </w:t>
      </w:r>
      <w:r w:rsidR="00584EFD" w:rsidRPr="00682EC6">
        <w:rPr>
          <w:shd w:val="clear" w:color="auto" w:fill="FFFFFF"/>
          <w:lang w:eastAsia="sk-SK"/>
        </w:rPr>
        <w:t xml:space="preserve">D1 </w:t>
      </w:r>
      <w:r w:rsidRPr="00682EC6">
        <w:rPr>
          <w:shd w:val="clear" w:color="auto" w:fill="FFFFFF"/>
          <w:lang w:eastAsia="sk-SK"/>
        </w:rPr>
        <w:t>týchto súťažných podkladov</w:t>
      </w:r>
      <w:r w:rsidR="00780315" w:rsidRPr="00682EC6">
        <w:rPr>
          <w:shd w:val="clear" w:color="auto" w:fill="FFFFFF"/>
          <w:lang w:eastAsia="sk-SK"/>
        </w:rPr>
        <w:t>.</w:t>
      </w:r>
    </w:p>
    <w:p w14:paraId="2E3D141A" w14:textId="77777777" w:rsidR="000047A6" w:rsidRPr="00682EC6" w:rsidRDefault="000047A6" w:rsidP="008529B0">
      <w:pPr>
        <w:ind w:left="1134"/>
        <w:rPr>
          <w:b/>
          <w:u w:val="single"/>
          <w:shd w:val="clear" w:color="auto" w:fill="FFFFFF"/>
          <w:lang w:eastAsia="sk-SK"/>
        </w:rPr>
      </w:pPr>
      <w:r w:rsidRPr="00682EC6">
        <w:rPr>
          <w:b/>
          <w:u w:val="single"/>
          <w:shd w:val="clear" w:color="auto" w:fill="FFFFFF"/>
          <w:lang w:eastAsia="sk-SK"/>
        </w:rPr>
        <w:t>Minimálna požadovaná úroveň:</w:t>
      </w:r>
    </w:p>
    <w:p w14:paraId="7838E54F" w14:textId="6849A9A9" w:rsidR="00FB6DCD" w:rsidRPr="00682EC6" w:rsidRDefault="006A2504" w:rsidP="001765A1">
      <w:pPr>
        <w:ind w:left="1134"/>
        <w:rPr>
          <w:shd w:val="clear" w:color="auto" w:fill="FFFFFF"/>
        </w:rPr>
      </w:pPr>
      <w:r w:rsidRPr="00682EC6">
        <w:rPr>
          <w:shd w:val="clear" w:color="auto" w:fill="FFFFFF"/>
        </w:rPr>
        <w:t xml:space="preserve">Zo zoznamu poskytnutých služieb musí vyplynúť, že uchádzač za predchádzajúce (3) roky od vyhlásenia </w:t>
      </w:r>
      <w:r w:rsidRPr="00682EC6">
        <w:rPr>
          <w:shd w:val="clear" w:color="auto" w:fill="FFFFFF"/>
          <w:lang w:eastAsia="sk-SK"/>
        </w:rPr>
        <w:t>verejného</w:t>
      </w:r>
      <w:r w:rsidRPr="00682EC6">
        <w:rPr>
          <w:shd w:val="clear" w:color="auto" w:fill="FFFFFF"/>
        </w:rPr>
        <w:t xml:space="preserve"> obstarávania prevádzkoval / poskytoval pravidelnú autobusovú dopravu v minimálnom rozsahu </w:t>
      </w:r>
      <w:r w:rsidR="00827678" w:rsidRPr="00682EC6">
        <w:rPr>
          <w:b/>
          <w:bCs/>
          <w:shd w:val="clear" w:color="auto" w:fill="FFFFFF"/>
        </w:rPr>
        <w:t>900 000</w:t>
      </w:r>
      <w:r w:rsidR="00827678" w:rsidRPr="00682EC6">
        <w:rPr>
          <w:shd w:val="clear" w:color="auto" w:fill="FFFFFF"/>
        </w:rPr>
        <w:t xml:space="preserve"> </w:t>
      </w:r>
      <w:r w:rsidRPr="00682EC6">
        <w:rPr>
          <w:b/>
          <w:bCs/>
          <w:shd w:val="clear" w:color="auto" w:fill="FFFFFF"/>
        </w:rPr>
        <w:t>tarifných kilometrov</w:t>
      </w:r>
      <w:r w:rsidRPr="00682EC6">
        <w:rPr>
          <w:shd w:val="clear" w:color="auto" w:fill="FFFFFF"/>
        </w:rPr>
        <w:t>.</w:t>
      </w:r>
    </w:p>
    <w:p w14:paraId="39C20CEC" w14:textId="77777777" w:rsidR="00C03B32" w:rsidRPr="00682EC6" w:rsidRDefault="00627C1E" w:rsidP="003651EB">
      <w:pPr>
        <w:pStyle w:val="Heading6"/>
        <w:rPr>
          <w:rFonts w:eastAsia="Times New Roman"/>
          <w:shd w:val="clear" w:color="auto" w:fill="FFFFFF"/>
          <w:lang w:eastAsia="sk-SK"/>
        </w:rPr>
      </w:pPr>
      <w:bookmarkStart w:id="373" w:name="_Ref6294579"/>
      <w:r w:rsidRPr="00682EC6">
        <w:rPr>
          <w:rFonts w:eastAsia="Times New Roman"/>
          <w:lang w:eastAsia="sk-SK"/>
        </w:rPr>
        <w:t xml:space="preserve">V </w:t>
      </w:r>
      <w:r w:rsidRPr="00682EC6">
        <w:rPr>
          <w:rFonts w:eastAsia="Times New Roman" w:cs="Arial"/>
          <w:shd w:val="clear" w:color="auto" w:fill="FFFFFF"/>
          <w:lang w:eastAsia="sk-SK"/>
        </w:rPr>
        <w:t>súlade</w:t>
      </w:r>
      <w:r w:rsidRPr="00682EC6">
        <w:rPr>
          <w:rFonts w:eastAsia="Times New Roman"/>
          <w:lang w:eastAsia="sk-SK"/>
        </w:rPr>
        <w:t xml:space="preserve"> s ustanovením § 34 ods. 1 písm. g) ZVO: Údaje o vzdelaní a odbornej praxi alebo o odbornej kvalifikácií osôb určených na plnenie zmluvy alebo riadiacich zamestnancov.</w:t>
      </w:r>
      <w:bookmarkEnd w:id="373"/>
    </w:p>
    <w:p w14:paraId="64769213" w14:textId="77777777" w:rsidR="006A2504" w:rsidRPr="00682EC6" w:rsidRDefault="006A2504" w:rsidP="006A2504">
      <w:pPr>
        <w:ind w:left="1134"/>
        <w:rPr>
          <w:b/>
          <w:bCs/>
          <w:u w:val="single"/>
          <w:shd w:val="clear" w:color="auto" w:fill="FFFFFF"/>
        </w:rPr>
      </w:pPr>
      <w:r w:rsidRPr="00682EC6">
        <w:rPr>
          <w:b/>
          <w:bCs/>
          <w:u w:val="single"/>
          <w:shd w:val="clear" w:color="auto" w:fill="FFFFFF"/>
        </w:rPr>
        <w:t>Minimálna požadovaná úroveň:</w:t>
      </w:r>
    </w:p>
    <w:p w14:paraId="33CEC2A9" w14:textId="77777777" w:rsidR="006A2504" w:rsidRPr="00682EC6" w:rsidRDefault="006A2504" w:rsidP="006A2504">
      <w:pPr>
        <w:ind w:left="1134"/>
        <w:rPr>
          <w:shd w:val="clear" w:color="auto" w:fill="FFFFFF"/>
        </w:rPr>
      </w:pPr>
      <w:r w:rsidRPr="00682EC6">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682EC6" w:rsidRDefault="006A2504" w:rsidP="006A2504">
      <w:pPr>
        <w:ind w:left="1134"/>
        <w:rPr>
          <w:shd w:val="clear" w:color="auto" w:fill="FFFFFF"/>
        </w:rPr>
      </w:pPr>
      <w:r w:rsidRPr="00682EC6">
        <w:rPr>
          <w:shd w:val="clear" w:color="auto" w:fill="FFFFFF"/>
        </w:rPr>
        <w:t xml:space="preserve">Nižšie uvedené požiadavky na odborníka uchádzač preukáže predložením vyplneného formuláru </w:t>
      </w:r>
      <w:r w:rsidR="002B1B4B" w:rsidRPr="00682EC6">
        <w:rPr>
          <w:shd w:val="clear" w:color="auto" w:fill="FFFFFF"/>
        </w:rPr>
        <w:t>D</w:t>
      </w:r>
      <w:r w:rsidRPr="00682EC6">
        <w:rPr>
          <w:shd w:val="clear" w:color="auto" w:fill="FFFFFF"/>
        </w:rPr>
        <w:t>2 s doplnením údajov určených na posúdenie splnenia podmienky účasti</w:t>
      </w:r>
      <w:r w:rsidR="00E02C36" w:rsidRPr="00682EC6">
        <w:rPr>
          <w:shd w:val="clear" w:color="auto" w:fill="FFFFFF"/>
        </w:rPr>
        <w:t xml:space="preserve"> a predložením kópie požadovaného dokladu</w:t>
      </w:r>
      <w:r w:rsidRPr="00682EC6">
        <w:rPr>
          <w:shd w:val="clear" w:color="auto" w:fill="FFFFFF"/>
        </w:rPr>
        <w:t>.</w:t>
      </w:r>
    </w:p>
    <w:p w14:paraId="33FBB16B" w14:textId="77777777" w:rsidR="006A2504" w:rsidRPr="00682EC6" w:rsidRDefault="006A2504" w:rsidP="006A2504">
      <w:pPr>
        <w:ind w:left="1134"/>
        <w:rPr>
          <w:b/>
          <w:bCs/>
          <w:shd w:val="clear" w:color="auto" w:fill="FFFFFF"/>
        </w:rPr>
      </w:pPr>
      <w:r w:rsidRPr="00682EC6">
        <w:rPr>
          <w:b/>
          <w:bCs/>
          <w:shd w:val="clear" w:color="auto" w:fill="FFFFFF"/>
        </w:rPr>
        <w:t>Odborník č. 1 – Vedúci dopravy (1 osoba)</w:t>
      </w:r>
    </w:p>
    <w:p w14:paraId="59D21B54" w14:textId="77777777" w:rsidR="006A2504" w:rsidRPr="00682EC6" w:rsidRDefault="006A2504" w:rsidP="006A2504">
      <w:pPr>
        <w:ind w:left="1134"/>
        <w:rPr>
          <w:shd w:val="clear" w:color="auto" w:fill="FFFFFF"/>
        </w:rPr>
      </w:pPr>
      <w:r w:rsidRPr="00682EC6">
        <w:rPr>
          <w:shd w:val="clear" w:color="auto" w:fill="FFFFFF"/>
        </w:rPr>
        <w:t>Odborník musí spĺňať nasledovné požiadavky:</w:t>
      </w:r>
    </w:p>
    <w:p w14:paraId="6C6F4DF7" w14:textId="77777777" w:rsidR="00425488" w:rsidRPr="00682EC6" w:rsidRDefault="00425488" w:rsidP="00425488">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682EC6" w:rsidRDefault="00425488" w:rsidP="00E02C36">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 xml:space="preserve">má </w:t>
      </w:r>
      <w:r w:rsidR="006A2504" w:rsidRPr="00682EC6">
        <w:rPr>
          <w:rFonts w:ascii="Cambria" w:eastAsiaTheme="minorHAnsi" w:hAnsi="Cambria" w:cstheme="minorBidi"/>
          <w:szCs w:val="22"/>
          <w:shd w:val="clear" w:color="auto" w:fill="FFFFFF"/>
        </w:rPr>
        <w:t>najmenej 5 ročné odborné skúsenosti v oblasti riadenia cestnej verejnej osobnej dopravy na pozíci</w:t>
      </w:r>
      <w:r w:rsidR="00351569" w:rsidRPr="00682EC6">
        <w:rPr>
          <w:rFonts w:ascii="Cambria" w:eastAsiaTheme="minorHAnsi" w:hAnsi="Cambria" w:cstheme="minorBidi"/>
          <w:szCs w:val="22"/>
          <w:shd w:val="clear" w:color="auto" w:fill="FFFFFF"/>
        </w:rPr>
        <w:t>i</w:t>
      </w:r>
      <w:r w:rsidR="006A2504" w:rsidRPr="00682EC6">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682EC6" w:rsidRDefault="0016133F" w:rsidP="0016133F">
      <w:pPr>
        <w:pStyle w:val="Heading3"/>
      </w:pPr>
      <w:bookmarkStart w:id="374" w:name="_Toc148621235"/>
      <w:r w:rsidRPr="00682EC6">
        <w:t>Ďalšie informácie</w:t>
      </w:r>
      <w:bookmarkEnd w:id="374"/>
    </w:p>
    <w:p w14:paraId="5CFD87C9" w14:textId="77777777" w:rsidR="0016133F" w:rsidRPr="00682EC6" w:rsidRDefault="0016133F" w:rsidP="00682EC6">
      <w:pPr>
        <w:pStyle w:val="Heading4"/>
        <w:rPr>
          <w:rFonts w:ascii="Cambria" w:hAnsi="Cambria"/>
        </w:rPr>
      </w:pPr>
      <w:r w:rsidRPr="00682EC6">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682EC6" w:rsidRDefault="0016133F" w:rsidP="00682EC6">
      <w:pPr>
        <w:pStyle w:val="Heading4"/>
        <w:rPr>
          <w:rFonts w:ascii="Cambria" w:hAnsi="Cambria"/>
          <w:lang w:eastAsia="sk-SK"/>
        </w:rPr>
      </w:pPr>
      <w:r w:rsidRPr="00682EC6">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682EC6">
        <w:rPr>
          <w:rFonts w:ascii="Cambria" w:hAnsi="Cambria" w:cs="Courier New"/>
          <w:lang w:eastAsia="sk-SK"/>
        </w:rPr>
        <w:t>α</w:t>
      </w:r>
      <w:r w:rsidRPr="00682EC6">
        <w:rPr>
          <w:rFonts w:ascii="Cambria" w:hAnsi="Cambria"/>
          <w:lang w:eastAsia="sk-SK"/>
        </w:rPr>
        <w:t>: Globálny údaj pre všetky podmienky účasti), t.j. či hospodárske subjekty spĺňajú všetky požadované podmienky účasti, týkajúce sa ekonomického a finančného postavenia a technickej alebo odbornej spôsobilosti.</w:t>
      </w:r>
    </w:p>
    <w:p w14:paraId="46EBB736" w14:textId="77777777" w:rsidR="00637756" w:rsidRPr="00682EC6" w:rsidRDefault="00637756" w:rsidP="00682EC6">
      <w:pPr>
        <w:pStyle w:val="Heading4"/>
        <w:rPr>
          <w:rFonts w:ascii="Cambria" w:hAnsi="Cambria"/>
        </w:rPr>
      </w:pPr>
      <w:r w:rsidRPr="00682EC6">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682EC6" w:rsidRDefault="00AD6890" w:rsidP="00AD6890">
      <w:pPr>
        <w:ind w:left="1276" w:hanging="1276"/>
        <w:rPr>
          <w:rFonts w:eastAsiaTheme="majorEastAsia" w:cs="Arial"/>
          <w:b/>
          <w:szCs w:val="20"/>
        </w:rPr>
      </w:pPr>
    </w:p>
    <w:p w14:paraId="49746FC8" w14:textId="77777777" w:rsidR="00637756" w:rsidRPr="00682EC6" w:rsidRDefault="00637756" w:rsidP="00AD6890">
      <w:pPr>
        <w:ind w:left="1276" w:hanging="1276"/>
        <w:rPr>
          <w:rFonts w:eastAsiaTheme="majorEastAsia" w:cs="Arial"/>
          <w:b/>
          <w:szCs w:val="20"/>
        </w:rPr>
      </w:pPr>
      <w:r w:rsidRPr="00682EC6">
        <w:rPr>
          <w:rFonts w:eastAsiaTheme="majorEastAsia" w:cs="Arial"/>
          <w:b/>
          <w:szCs w:val="20"/>
        </w:rPr>
        <w:t xml:space="preserve">Prílohy Časti </w:t>
      </w:r>
      <w:r w:rsidR="00D05117" w:rsidRPr="00682EC6">
        <w:rPr>
          <w:rFonts w:eastAsiaTheme="majorEastAsia" w:cs="Arial"/>
          <w:b/>
          <w:szCs w:val="20"/>
        </w:rPr>
        <w:t>D</w:t>
      </w:r>
      <w:r w:rsidRPr="00682EC6">
        <w:rPr>
          <w:rFonts w:eastAsiaTheme="majorEastAsia" w:cs="Arial"/>
          <w:b/>
          <w:szCs w:val="20"/>
        </w:rPr>
        <w:t>. Súťažných podkladov</w:t>
      </w:r>
    </w:p>
    <w:p w14:paraId="12F12F64" w14:textId="77777777" w:rsidR="00637756"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1  </w:t>
      </w:r>
      <w:r w:rsidR="000121F0" w:rsidRPr="00682EC6">
        <w:rPr>
          <w:rFonts w:cs="Arial"/>
          <w:szCs w:val="20"/>
        </w:rPr>
        <w:tab/>
      </w:r>
      <w:r w:rsidRPr="00682EC6">
        <w:rPr>
          <w:rFonts w:cs="Arial"/>
          <w:szCs w:val="20"/>
        </w:rPr>
        <w:t>Zoznam poskytnutých služieb (referencií) (vzor)</w:t>
      </w:r>
    </w:p>
    <w:p w14:paraId="49B3B9BD" w14:textId="77777777" w:rsidR="0027787A"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2 </w:t>
      </w:r>
      <w:r w:rsidR="000121F0" w:rsidRPr="00682EC6">
        <w:rPr>
          <w:rFonts w:cs="Arial"/>
          <w:szCs w:val="20"/>
        </w:rPr>
        <w:tab/>
      </w:r>
      <w:r w:rsidRPr="00682EC6">
        <w:rPr>
          <w:rFonts w:cs="Arial"/>
          <w:szCs w:val="20"/>
        </w:rPr>
        <w:t xml:space="preserve">Zoznam </w:t>
      </w:r>
      <w:r w:rsidR="00C34A39" w:rsidRPr="00682EC6">
        <w:rPr>
          <w:rFonts w:cs="Arial"/>
          <w:szCs w:val="20"/>
        </w:rPr>
        <w:t>odborníkov</w:t>
      </w:r>
      <w:r w:rsidRPr="00682EC6">
        <w:rPr>
          <w:rFonts w:cs="Arial"/>
          <w:szCs w:val="20"/>
        </w:rPr>
        <w:t xml:space="preserve"> (vzor)</w:t>
      </w:r>
    </w:p>
    <w:p w14:paraId="0EE95A29" w14:textId="77777777" w:rsidR="0027787A" w:rsidRPr="00682EC6" w:rsidRDefault="0027787A">
      <w:pPr>
        <w:spacing w:after="0" w:line="240" w:lineRule="auto"/>
        <w:jc w:val="left"/>
        <w:rPr>
          <w:rFonts w:cs="Arial"/>
          <w:szCs w:val="20"/>
        </w:rPr>
      </w:pPr>
      <w:r w:rsidRPr="00682EC6">
        <w:rPr>
          <w:rFonts w:cs="Arial"/>
          <w:szCs w:val="20"/>
        </w:rPr>
        <w:br w:type="page"/>
      </w:r>
    </w:p>
    <w:p w14:paraId="293489D9" w14:textId="77777777" w:rsidR="00637756" w:rsidRPr="00682EC6" w:rsidRDefault="00637756" w:rsidP="00637756">
      <w:pPr>
        <w:rPr>
          <w:lang w:eastAsia="sk-SK"/>
        </w:rPr>
      </w:pPr>
    </w:p>
    <w:p w14:paraId="5F991116" w14:textId="77777777" w:rsidR="000E48A9" w:rsidRPr="00682EC6" w:rsidRDefault="004107E4" w:rsidP="00BF6A10">
      <w:pPr>
        <w:pStyle w:val="Heading1"/>
        <w:rPr>
          <w:rFonts w:ascii="Cambria" w:hAnsi="Cambria"/>
        </w:rPr>
      </w:pPr>
      <w:bookmarkStart w:id="375" w:name="_Toc4416507"/>
      <w:bookmarkStart w:id="376" w:name="_Toc4416650"/>
      <w:bookmarkStart w:id="377" w:name="_Toc4416944"/>
      <w:bookmarkStart w:id="378" w:name="_Toc4416993"/>
      <w:bookmarkStart w:id="379" w:name="_Toc148621236"/>
      <w:r w:rsidRPr="00682EC6">
        <w:rPr>
          <w:rFonts w:ascii="Cambria" w:hAnsi="Cambria"/>
        </w:rPr>
        <w:t>SUMARIZÁCIA</w:t>
      </w:r>
      <w:r w:rsidR="008501A8" w:rsidRPr="00682EC6">
        <w:rPr>
          <w:rFonts w:ascii="Cambria" w:hAnsi="Cambria"/>
        </w:rPr>
        <w:t xml:space="preserve"> </w:t>
      </w:r>
      <w:r w:rsidR="00D27919" w:rsidRPr="00682EC6">
        <w:rPr>
          <w:rFonts w:ascii="Cambria" w:hAnsi="Cambria"/>
        </w:rPr>
        <w:t>PRÍLOH SÚŤAŽNÝCH PODKLADOV</w:t>
      </w:r>
      <w:bookmarkEnd w:id="375"/>
      <w:bookmarkEnd w:id="376"/>
      <w:bookmarkEnd w:id="377"/>
      <w:bookmarkEnd w:id="378"/>
      <w:bookmarkEnd w:id="379"/>
    </w:p>
    <w:p w14:paraId="0E316F3B" w14:textId="77777777" w:rsidR="00ED1161" w:rsidRPr="00682EC6" w:rsidRDefault="005A5F14" w:rsidP="00BD3E72">
      <w:pPr>
        <w:ind w:left="1418" w:hanging="1418"/>
        <w:rPr>
          <w:rFonts w:cs="Arial"/>
          <w:szCs w:val="20"/>
        </w:rPr>
      </w:pPr>
      <w:bookmarkStart w:id="380" w:name="_Hlk6218127"/>
      <w:r w:rsidRPr="00682EC6">
        <w:rPr>
          <w:rFonts w:cs="Arial"/>
          <w:szCs w:val="20"/>
        </w:rPr>
        <w:t xml:space="preserve">Príloha </w:t>
      </w:r>
      <w:r w:rsidR="00955295" w:rsidRPr="00682EC6">
        <w:rPr>
          <w:rFonts w:cs="Arial"/>
          <w:szCs w:val="20"/>
        </w:rPr>
        <w:t>A1</w:t>
      </w:r>
      <w:r w:rsidRPr="00682EC6">
        <w:rPr>
          <w:rFonts w:cs="Arial"/>
          <w:szCs w:val="20"/>
        </w:rPr>
        <w:t xml:space="preserve">  </w:t>
      </w:r>
      <w:r w:rsidRPr="00682EC6">
        <w:rPr>
          <w:rFonts w:cs="Arial"/>
          <w:szCs w:val="20"/>
        </w:rPr>
        <w:tab/>
      </w:r>
      <w:r w:rsidR="00ED1161" w:rsidRPr="00682EC6">
        <w:rPr>
          <w:rFonts w:cs="Arial"/>
          <w:szCs w:val="20"/>
        </w:rPr>
        <w:t>Úvodný list ponuky a vyhlásenia (vzor)</w:t>
      </w:r>
    </w:p>
    <w:p w14:paraId="1984F60A" w14:textId="77777777" w:rsidR="00ED1161" w:rsidRPr="00682EC6" w:rsidRDefault="00ED1161" w:rsidP="00ED1161">
      <w:pPr>
        <w:ind w:left="1418" w:hanging="1418"/>
        <w:rPr>
          <w:rFonts w:cs="Arial"/>
          <w:szCs w:val="20"/>
        </w:rPr>
      </w:pPr>
      <w:bookmarkStart w:id="381" w:name="_Hlk522552073"/>
      <w:bookmarkEnd w:id="380"/>
      <w:r w:rsidRPr="00682EC6">
        <w:rPr>
          <w:rFonts w:cs="Arial"/>
          <w:szCs w:val="20"/>
        </w:rPr>
        <w:t>Príloha B1</w:t>
      </w:r>
      <w:r w:rsidRPr="00682EC6">
        <w:rPr>
          <w:rFonts w:cs="Arial"/>
          <w:szCs w:val="20"/>
        </w:rPr>
        <w:tab/>
        <w:t>Zmluva o službách vo verejnom záujme v</w:t>
      </w:r>
      <w:r w:rsidR="00D52732" w:rsidRPr="00682EC6">
        <w:rPr>
          <w:rFonts w:cs="Arial"/>
          <w:szCs w:val="20"/>
        </w:rPr>
        <w:t xml:space="preserve"> pravidelnej mestskej doprave </w:t>
      </w:r>
    </w:p>
    <w:p w14:paraId="1CDF9BAD" w14:textId="77777777" w:rsidR="0059537D" w:rsidRPr="00682EC6" w:rsidRDefault="0059537D" w:rsidP="0059537D">
      <w:pPr>
        <w:ind w:left="1418" w:hanging="1418"/>
        <w:rPr>
          <w:rFonts w:cs="Arial"/>
          <w:szCs w:val="20"/>
        </w:rPr>
      </w:pPr>
      <w:r w:rsidRPr="00682EC6">
        <w:rPr>
          <w:rFonts w:cs="Arial"/>
          <w:szCs w:val="20"/>
        </w:rPr>
        <w:t>Príloha</w:t>
      </w:r>
      <w:r w:rsidR="00BE6347" w:rsidRPr="00682EC6">
        <w:rPr>
          <w:rFonts w:cs="Arial"/>
          <w:szCs w:val="20"/>
        </w:rPr>
        <w:t xml:space="preserve"> D1</w:t>
      </w:r>
      <w:r w:rsidRPr="00682EC6">
        <w:rPr>
          <w:rFonts w:cs="Arial"/>
          <w:szCs w:val="20"/>
        </w:rPr>
        <w:tab/>
        <w:t>Zoznam poskytnutých služieb (referencií) (vzor)</w:t>
      </w:r>
    </w:p>
    <w:p w14:paraId="4963FE9C" w14:textId="77777777" w:rsidR="0059537D" w:rsidRPr="00682EC6" w:rsidRDefault="0059537D" w:rsidP="0059537D">
      <w:pPr>
        <w:ind w:left="1418" w:hanging="1418"/>
        <w:rPr>
          <w:rFonts w:cs="Arial"/>
          <w:szCs w:val="20"/>
        </w:rPr>
      </w:pPr>
      <w:r w:rsidRPr="00682EC6">
        <w:rPr>
          <w:rFonts w:cs="Arial"/>
          <w:szCs w:val="20"/>
        </w:rPr>
        <w:t xml:space="preserve">Príloha </w:t>
      </w:r>
      <w:r w:rsidR="00BE6347" w:rsidRPr="00682EC6">
        <w:rPr>
          <w:rFonts w:cs="Arial"/>
          <w:szCs w:val="20"/>
        </w:rPr>
        <w:t>D</w:t>
      </w:r>
      <w:r w:rsidRPr="00682EC6">
        <w:rPr>
          <w:rFonts w:cs="Arial"/>
          <w:szCs w:val="20"/>
        </w:rPr>
        <w:t>2</w:t>
      </w:r>
      <w:r w:rsidRPr="00682EC6">
        <w:rPr>
          <w:rFonts w:cs="Arial"/>
          <w:szCs w:val="20"/>
        </w:rPr>
        <w:tab/>
        <w:t>Zoznam odborníkov (vzor)</w:t>
      </w:r>
    </w:p>
    <w:p w14:paraId="1C2B7A72" w14:textId="77777777" w:rsidR="00A106F7" w:rsidRPr="00682EC6" w:rsidRDefault="00A106F7" w:rsidP="0059537D">
      <w:pPr>
        <w:ind w:left="1418" w:hanging="1418"/>
        <w:rPr>
          <w:rFonts w:cs="Arial"/>
          <w:szCs w:val="20"/>
        </w:rPr>
      </w:pPr>
    </w:p>
    <w:bookmarkEnd w:id="381"/>
    <w:p w14:paraId="4B051DBD" w14:textId="77777777" w:rsidR="00037443" w:rsidRPr="00682EC6" w:rsidRDefault="00037443" w:rsidP="007464FD">
      <w:pPr>
        <w:rPr>
          <w:rFonts w:cs="Arial"/>
          <w:szCs w:val="20"/>
          <w:highlight w:val="yellow"/>
        </w:rPr>
      </w:pPr>
    </w:p>
    <w:p w14:paraId="1E52A997" w14:textId="77777777" w:rsidR="00BC5ECC" w:rsidRPr="00682EC6" w:rsidRDefault="00BC5ECC" w:rsidP="005A13EB"/>
    <w:sectPr w:rsidR="00BC5ECC" w:rsidRPr="00682EC6"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AA4C" w14:textId="77777777" w:rsidR="009F2515" w:rsidRDefault="009F2515" w:rsidP="005A4804">
      <w:r>
        <w:separator/>
      </w:r>
    </w:p>
    <w:p w14:paraId="6E31FD6C" w14:textId="77777777" w:rsidR="009F2515" w:rsidRDefault="009F2515"/>
  </w:endnote>
  <w:endnote w:type="continuationSeparator" w:id="0">
    <w:p w14:paraId="790DDA31" w14:textId="77777777" w:rsidR="009F2515" w:rsidRDefault="009F2515" w:rsidP="005A4804">
      <w:r>
        <w:continuationSeparator/>
      </w:r>
    </w:p>
    <w:p w14:paraId="23787B3F" w14:textId="77777777" w:rsidR="009F2515" w:rsidRDefault="009F2515"/>
  </w:endnote>
  <w:endnote w:type="continuationNotice" w:id="1">
    <w:p w14:paraId="4CF0E7F0" w14:textId="77777777" w:rsidR="009F2515" w:rsidRDefault="009F2515"/>
    <w:p w14:paraId="50FED175" w14:textId="77777777" w:rsidR="009F2515" w:rsidRDefault="009F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C8624B" w:rsidRDefault="00C8624B"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C8624B" w:rsidRDefault="00C8624B"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C8624B" w:rsidRPr="00490A2B" w:rsidRDefault="00CB3FFE"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C8624B" w:rsidRDefault="00C8624B"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C8624B" w:rsidRDefault="00CB3FF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v:textbox>
            </v:shape>
          </w:pict>
        </mc:Fallback>
      </mc:AlternateContent>
    </w:r>
    <w:r w:rsidR="00C8624B">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C8624B" w:rsidRPr="00B86737" w:rsidRDefault="00C8624B"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C8624B" w:rsidRPr="0087608A" w:rsidRDefault="00C8624B"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563541">
      <w:rPr>
        <w:rStyle w:val="PageNumber"/>
        <w:rFonts w:ascii="Nudista" w:hAnsi="Nudista"/>
        <w:noProof/>
        <w:sz w:val="16"/>
        <w:szCs w:val="16"/>
      </w:rPr>
      <w:t>18</w:t>
    </w:r>
    <w:r w:rsidRPr="0087608A">
      <w:rPr>
        <w:rStyle w:val="PageNumber"/>
        <w:rFonts w:ascii="Nudista" w:hAnsi="Nudista"/>
        <w:sz w:val="16"/>
        <w:szCs w:val="16"/>
      </w:rPr>
      <w:fldChar w:fldCharType="end"/>
    </w:r>
  </w:p>
  <w:p w14:paraId="693B722A" w14:textId="789F29E2" w:rsidR="00C8624B" w:rsidRDefault="00CB3FFE"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EAE2F" w14:textId="77777777" w:rsidR="009F2515" w:rsidRDefault="009F2515" w:rsidP="005A4804">
      <w:r>
        <w:separator/>
      </w:r>
    </w:p>
    <w:p w14:paraId="415D1046" w14:textId="77777777" w:rsidR="009F2515" w:rsidRDefault="009F2515"/>
  </w:footnote>
  <w:footnote w:type="continuationSeparator" w:id="0">
    <w:p w14:paraId="6054B420" w14:textId="77777777" w:rsidR="009F2515" w:rsidRDefault="009F2515" w:rsidP="005A4804">
      <w:r>
        <w:continuationSeparator/>
      </w:r>
    </w:p>
    <w:p w14:paraId="2C8F1561" w14:textId="77777777" w:rsidR="009F2515" w:rsidRDefault="009F2515"/>
  </w:footnote>
  <w:footnote w:type="continuationNotice" w:id="1">
    <w:p w14:paraId="4CA49AEC" w14:textId="77777777" w:rsidR="009F2515" w:rsidRDefault="009F2515"/>
    <w:p w14:paraId="61D8332A" w14:textId="77777777" w:rsidR="009F2515" w:rsidRDefault="009F2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C8624B" w:rsidRPr="006E2E81" w:rsidRDefault="00C8624B"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C8624B" w:rsidRPr="00EA4A4F" w:rsidRDefault="00C8624B"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90296986">
    <w:abstractNumId w:val="16"/>
  </w:num>
  <w:num w:numId="2" w16cid:durableId="1759013745">
    <w:abstractNumId w:val="12"/>
  </w:num>
  <w:num w:numId="3" w16cid:durableId="1582061519">
    <w:abstractNumId w:val="14"/>
  </w:num>
  <w:num w:numId="4" w16cid:durableId="417561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385332">
    <w:abstractNumId w:val="2"/>
  </w:num>
  <w:num w:numId="6" w16cid:durableId="4276250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1692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19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726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4428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877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95593">
    <w:abstractNumId w:val="3"/>
  </w:num>
  <w:num w:numId="13" w16cid:durableId="72364919">
    <w:abstractNumId w:val="17"/>
  </w:num>
  <w:num w:numId="14" w16cid:durableId="2016493839">
    <w:abstractNumId w:val="15"/>
  </w:num>
  <w:num w:numId="15" w16cid:durableId="2081638085">
    <w:abstractNumId w:val="7"/>
  </w:num>
  <w:num w:numId="16" w16cid:durableId="1263806024">
    <w:abstractNumId w:val="1"/>
  </w:num>
  <w:num w:numId="17" w16cid:durableId="560288106">
    <w:abstractNumId w:val="0"/>
  </w:num>
  <w:num w:numId="18" w16cid:durableId="2072076213">
    <w:abstractNumId w:val="10"/>
  </w:num>
  <w:num w:numId="19" w16cid:durableId="151021491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69920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19223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8601653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1093481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56881285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5569140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8029414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4518896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59921678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93967236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94414190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12724074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20612501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6475008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201795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4525981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5385936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658195946">
    <w:abstractNumId w:val="1"/>
    <w:lvlOverride w:ilvl="0">
      <w:lvl w:ilvl="0">
        <w:start w:val="1"/>
        <w:numFmt w:val="decimal"/>
        <w:pStyle w:val="Heading1"/>
        <w:lvlText w:val="ČASŤ %1"/>
        <w:lvlJc w:val="left"/>
        <w:pPr>
          <w:ind w:left="1844"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8" w16cid:durableId="167314710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15233355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1315827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0580141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642279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7943796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15927288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8468916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57778588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7" w16cid:durableId="20328792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1A52"/>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BF6A10"/>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682EC6"/>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9"/>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10"/>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682EC6"/>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0C38ED-C94C-432C-885E-7CBAFA73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21</TotalTime>
  <Pages>18</Pages>
  <Words>7081</Words>
  <Characters>40362</Characters>
  <Application>Microsoft Office Word</Application>
  <DocSecurity>0</DocSecurity>
  <Lines>336</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47349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9</cp:revision>
  <cp:lastPrinted>2023-04-28T11:56:00Z</cp:lastPrinted>
  <dcterms:created xsi:type="dcterms:W3CDTF">2023-10-04T11:50:00Z</dcterms:created>
  <dcterms:modified xsi:type="dcterms:W3CDTF">2023-11-13T08:16:00Z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